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5AD59E" w14:textId="77777777" w:rsidR="00163AAD" w:rsidRDefault="0041394C" w:rsidP="00521245">
      <w:pPr>
        <w:jc w:val="center"/>
        <w:rPr>
          <w:rFonts w:ascii="Times New Roman" w:hAnsi="Times New Roman" w:cs="メイリオ"/>
          <w:b/>
          <w:color w:val="0070C0"/>
          <w:sz w:val="40"/>
          <w:szCs w:val="40"/>
          <w:lang w:eastAsia="ja-JP"/>
        </w:rPr>
      </w:pPr>
      <w:r w:rsidRPr="002B40C3">
        <w:rPr>
          <w:rFonts w:ascii="Times New Roman" w:hAnsi="Times New Roman" w:cs="メイリオ" w:hint="eastAsia"/>
          <w:b/>
          <w:color w:val="0070C0"/>
          <w:sz w:val="40"/>
          <w:szCs w:val="40"/>
          <w:lang w:eastAsia="ja-JP"/>
        </w:rPr>
        <w:t>研究</w:t>
      </w:r>
      <w:r w:rsidR="00521245" w:rsidRPr="002B40C3">
        <w:rPr>
          <w:rFonts w:ascii="Times New Roman" w:hAnsi="Times New Roman" w:cs="メイリオ" w:hint="eastAsia"/>
          <w:b/>
          <w:color w:val="0070C0"/>
          <w:sz w:val="40"/>
          <w:szCs w:val="40"/>
          <w:lang w:eastAsia="ja-JP"/>
        </w:rPr>
        <w:t>計画書</w:t>
      </w:r>
      <w:r w:rsidR="00002BD1" w:rsidRPr="002B40C3">
        <w:rPr>
          <w:rFonts w:ascii="Times New Roman" w:hAnsi="Times New Roman" w:cs="メイリオ" w:hint="eastAsia"/>
          <w:b/>
          <w:color w:val="0070C0"/>
          <w:sz w:val="40"/>
          <w:szCs w:val="40"/>
          <w:lang w:eastAsia="ja-JP"/>
        </w:rPr>
        <w:t>（</w:t>
      </w:r>
      <w:r w:rsidR="00477275" w:rsidRPr="002B40C3">
        <w:rPr>
          <w:rFonts w:ascii="Times New Roman" w:hAnsi="Times New Roman" w:cs="メイリオ" w:hint="eastAsia"/>
          <w:b/>
          <w:color w:val="0070C0"/>
          <w:sz w:val="40"/>
          <w:szCs w:val="40"/>
          <w:lang w:eastAsia="ja-JP"/>
        </w:rPr>
        <w:t>観察</w:t>
      </w:r>
      <w:r w:rsidR="00002BD1" w:rsidRPr="002B40C3">
        <w:rPr>
          <w:rFonts w:ascii="Times New Roman" w:hAnsi="Times New Roman" w:cs="メイリオ" w:hint="eastAsia"/>
          <w:b/>
          <w:color w:val="0070C0"/>
          <w:sz w:val="40"/>
          <w:szCs w:val="40"/>
          <w:lang w:eastAsia="ja-JP"/>
        </w:rPr>
        <w:t>研究）</w:t>
      </w:r>
    </w:p>
    <w:p w14:paraId="0C2C89AB" w14:textId="0CEF530E" w:rsidR="00521245" w:rsidRPr="002B40C3" w:rsidRDefault="00521245" w:rsidP="00A377F9">
      <w:pPr>
        <w:jc w:val="center"/>
        <w:rPr>
          <w:rFonts w:ascii="Times New Roman" w:hAnsi="Times New Roman" w:cs="メイリオ"/>
          <w:sz w:val="24"/>
          <w:szCs w:val="24"/>
          <w:lang w:eastAsia="ja-JP"/>
        </w:rPr>
      </w:pPr>
      <w:r w:rsidRPr="002B40C3">
        <w:rPr>
          <w:rFonts w:ascii="Times New Roman" w:hAnsi="Times New Roman" w:cs="メイリオ" w:hint="eastAsia"/>
          <w:b/>
          <w:color w:val="0070C0"/>
          <w:sz w:val="40"/>
          <w:szCs w:val="40"/>
          <w:lang w:eastAsia="ja-JP"/>
        </w:rPr>
        <w:t>記入上の注意</w:t>
      </w:r>
      <w:r w:rsidR="00163AAD" w:rsidRPr="002B40C3">
        <w:rPr>
          <w:rFonts w:ascii="Times New Roman" w:hAnsi="Times New Roman" w:cs="メイリオ" w:hint="eastAsia"/>
          <w:b/>
          <w:color w:val="0070C0"/>
          <w:sz w:val="40"/>
          <w:szCs w:val="40"/>
          <w:lang w:eastAsia="ja-JP"/>
        </w:rPr>
        <w:t>（</w:t>
      </w:r>
      <w:r w:rsidR="00163AAD">
        <w:rPr>
          <w:rFonts w:ascii="Times New Roman" w:hAnsi="Times New Roman" w:cs="メイリオ" w:hint="eastAsia"/>
          <w:b/>
          <w:color w:val="0070C0"/>
          <w:sz w:val="40"/>
          <w:szCs w:val="40"/>
          <w:lang w:eastAsia="ja-JP"/>
        </w:rPr>
        <w:t>提出時削除</w:t>
      </w:r>
      <w:r w:rsidR="00163AAD" w:rsidRPr="002B40C3">
        <w:rPr>
          <w:rFonts w:ascii="Times New Roman" w:hAnsi="Times New Roman" w:cs="メイリオ" w:hint="eastAsia"/>
          <w:b/>
          <w:color w:val="0070C0"/>
          <w:sz w:val="40"/>
          <w:szCs w:val="40"/>
          <w:lang w:eastAsia="ja-JP"/>
        </w:rPr>
        <w:t>）</w:t>
      </w:r>
    </w:p>
    <w:tbl>
      <w:tblPr>
        <w:tblStyle w:val="ab"/>
        <w:tblW w:w="0" w:type="auto"/>
        <w:tblLook w:val="04A0" w:firstRow="1" w:lastRow="0" w:firstColumn="1" w:lastColumn="0" w:noHBand="0" w:noVBand="1"/>
      </w:tblPr>
      <w:tblGrid>
        <w:gridCol w:w="8474"/>
      </w:tblGrid>
      <w:tr w:rsidR="00DB0A75" w:rsidRPr="002B40C3" w14:paraId="16B59CB8" w14:textId="77777777" w:rsidTr="00496CF3">
        <w:tc>
          <w:tcPr>
            <w:tcW w:w="8494" w:type="dxa"/>
            <w:tcBorders>
              <w:top w:val="double" w:sz="4" w:space="0" w:color="FF0000"/>
              <w:left w:val="double" w:sz="4" w:space="0" w:color="FF0000"/>
              <w:bottom w:val="double" w:sz="4" w:space="0" w:color="FF0000"/>
              <w:right w:val="double" w:sz="4" w:space="0" w:color="FF0000"/>
            </w:tcBorders>
          </w:tcPr>
          <w:p w14:paraId="0689C764" w14:textId="5451FE80" w:rsidR="00496CF3" w:rsidRPr="00172585" w:rsidRDefault="00496CF3" w:rsidP="00E0307A">
            <w:pPr>
              <w:jc w:val="both"/>
              <w:rPr>
                <w:rFonts w:ascii="Times New Roman" w:hAnsi="Times New Roman"/>
                <w:color w:val="FF0000"/>
                <w:sz w:val="21"/>
                <w:szCs w:val="20"/>
                <w:lang w:eastAsia="ja-JP"/>
              </w:rPr>
            </w:pPr>
            <w:bookmarkStart w:id="0" w:name="_Hlk97039151"/>
            <w:r w:rsidRPr="00172585">
              <w:rPr>
                <w:rFonts w:ascii="Times New Roman" w:hAnsi="Times New Roman" w:hint="eastAsia"/>
                <w:color w:val="FF0000"/>
                <w:lang w:eastAsia="ja-JP"/>
              </w:rPr>
              <w:t>注意事項</w:t>
            </w:r>
          </w:p>
          <w:p w14:paraId="6EB2F149" w14:textId="2A4FD658" w:rsidR="00496CF3" w:rsidRPr="00172585" w:rsidRDefault="00496CF3" w:rsidP="00E0307A">
            <w:pPr>
              <w:ind w:left="220" w:hangingChars="100" w:hanging="220"/>
              <w:jc w:val="both"/>
              <w:rPr>
                <w:rFonts w:ascii="Times New Roman" w:hAnsi="Times New Roman"/>
                <w:color w:val="0033CC"/>
                <w:lang w:eastAsia="ja-JP"/>
              </w:rPr>
            </w:pPr>
            <w:r w:rsidRPr="00172585">
              <w:rPr>
                <w:rFonts w:ascii="Times New Roman" w:hAnsi="Times New Roman" w:hint="eastAsia"/>
                <w:lang w:eastAsia="ja-JP"/>
              </w:rPr>
              <w:t>・「</w:t>
            </w:r>
            <w:r w:rsidRPr="00172585">
              <w:rPr>
                <w:rFonts w:ascii="Times New Roman" w:hAnsi="Times New Roman" w:hint="eastAsia"/>
                <w:color w:val="FF0000"/>
                <w:lang w:eastAsia="ja-JP"/>
              </w:rPr>
              <w:t>赤字</w:t>
            </w:r>
            <w:r w:rsidRPr="00172585">
              <w:rPr>
                <w:rFonts w:ascii="Times New Roman" w:hAnsi="Times New Roman" w:hint="eastAsia"/>
                <w:lang w:eastAsia="ja-JP"/>
              </w:rPr>
              <w:t>」</w:t>
            </w:r>
            <w:r w:rsidRPr="00172585">
              <w:rPr>
                <w:rFonts w:ascii="Times New Roman" w:hAnsi="Times New Roman" w:hint="eastAsia"/>
                <w:color w:val="000000" w:themeColor="text1"/>
                <w:lang w:eastAsia="ja-JP"/>
              </w:rPr>
              <w:t>部分は作成に際し、補足的な説明や例示を示すものであり、</w:t>
            </w:r>
            <w:ins w:id="1" w:author="巌 杉谷" w:date="2025-11-19T15:01:00Z" w16du:dateUtc="2025-11-19T06:01:00Z">
              <w:r w:rsidR="00A54B4D">
                <w:rPr>
                  <w:rFonts w:ascii="Times New Roman" w:hAnsi="Times New Roman" w:hint="eastAsia"/>
                  <w:color w:val="000000" w:themeColor="text1"/>
                  <w:lang w:eastAsia="ja-JP"/>
                </w:rPr>
                <w:t>日本内分泌外科学会</w:t>
              </w:r>
            </w:ins>
            <w:ins w:id="2" w:author="巌 杉谷" w:date="2025-11-20T11:17:00Z" w16du:dateUtc="2025-11-20T02:17:00Z">
              <w:r w:rsidR="00F053A7">
                <w:rPr>
                  <w:rFonts w:ascii="Times New Roman" w:hAnsi="Times New Roman" w:hint="eastAsia"/>
                  <w:color w:val="000000" w:themeColor="text1"/>
                  <w:lang w:eastAsia="ja-JP"/>
                </w:rPr>
                <w:t>研究</w:t>
              </w:r>
            </w:ins>
            <w:ins w:id="3" w:author="巌 杉谷" w:date="2025-11-19T15:01:00Z" w16du:dateUtc="2025-11-19T06:01:00Z">
              <w:r w:rsidR="00A54B4D">
                <w:rPr>
                  <w:rFonts w:ascii="Times New Roman" w:hAnsi="Times New Roman" w:hint="eastAsia"/>
                  <w:color w:val="000000" w:themeColor="text1"/>
                  <w:lang w:eastAsia="ja-JP"/>
                </w:rPr>
                <w:t>倫理審査委員会</w:t>
              </w:r>
            </w:ins>
            <w:del w:id="4" w:author="巌 杉谷" w:date="2025-11-19T15:01:00Z" w16du:dateUtc="2025-11-19T06:01:00Z">
              <w:r w:rsidRPr="00172585" w:rsidDel="00A54B4D">
                <w:rPr>
                  <w:rFonts w:ascii="Times New Roman" w:hAnsi="Times New Roman" w:hint="eastAsia"/>
                  <w:color w:val="000000" w:themeColor="text1"/>
                  <w:lang w:eastAsia="ja-JP"/>
                </w:rPr>
                <w:delText>学校法人日本医科大学中央倫理委員会</w:delText>
              </w:r>
            </w:del>
            <w:r w:rsidRPr="00172585">
              <w:rPr>
                <w:rFonts w:ascii="Times New Roman" w:hAnsi="Times New Roman" w:hint="eastAsia"/>
                <w:color w:val="000000" w:themeColor="text1"/>
                <w:lang w:eastAsia="ja-JP"/>
              </w:rPr>
              <w:t>に提出するまでに削除すること。</w:t>
            </w:r>
          </w:p>
          <w:p w14:paraId="2321CA8D" w14:textId="77777777" w:rsidR="00496CF3" w:rsidRPr="00172585" w:rsidRDefault="00496CF3" w:rsidP="00E0307A">
            <w:pPr>
              <w:ind w:left="220" w:hangingChars="100" w:hanging="220"/>
              <w:jc w:val="both"/>
              <w:rPr>
                <w:rFonts w:ascii="Times New Roman" w:hAnsi="Times New Roman"/>
                <w:lang w:eastAsia="ja-JP"/>
              </w:rPr>
            </w:pPr>
          </w:p>
          <w:p w14:paraId="61DF72EE" w14:textId="469F8A49" w:rsidR="00496CF3" w:rsidRPr="00172585" w:rsidRDefault="00496CF3" w:rsidP="00E0307A">
            <w:pPr>
              <w:ind w:left="220" w:hangingChars="100" w:hanging="220"/>
              <w:jc w:val="both"/>
              <w:rPr>
                <w:rFonts w:ascii="Times New Roman" w:hAnsi="Times New Roman"/>
                <w:lang w:eastAsia="ja-JP"/>
              </w:rPr>
            </w:pPr>
            <w:r w:rsidRPr="00172585">
              <w:rPr>
                <w:rFonts w:ascii="Times New Roman" w:hAnsi="Times New Roman" w:hint="eastAsia"/>
                <w:lang w:eastAsia="ja-JP"/>
              </w:rPr>
              <w:t>・「</w:t>
            </w:r>
            <w:r w:rsidRPr="00172585">
              <w:rPr>
                <w:rFonts w:ascii="Times New Roman" w:hAnsi="Times New Roman" w:hint="eastAsia"/>
                <w:color w:val="0070C0"/>
                <w:lang w:eastAsia="ja-JP"/>
              </w:rPr>
              <w:t>青字</w:t>
            </w:r>
            <w:r w:rsidRPr="00172585">
              <w:rPr>
                <w:rFonts w:ascii="Times New Roman" w:hAnsi="Times New Roman" w:hint="eastAsia"/>
                <w:lang w:eastAsia="ja-JP"/>
              </w:rPr>
              <w:t>」部分は例文を記載しているもので、研究の内容に応じて適宜修正・削除すること。</w:t>
            </w:r>
          </w:p>
          <w:p w14:paraId="39A481ED" w14:textId="77777777" w:rsidR="00496CF3" w:rsidRPr="00172585" w:rsidRDefault="00496CF3" w:rsidP="00E0307A">
            <w:pPr>
              <w:ind w:left="220" w:hangingChars="100" w:hanging="220"/>
              <w:jc w:val="both"/>
              <w:rPr>
                <w:rFonts w:ascii="Times New Roman" w:hAnsi="Times New Roman"/>
                <w:lang w:eastAsia="ja-JP"/>
              </w:rPr>
            </w:pPr>
          </w:p>
          <w:p w14:paraId="54490693" w14:textId="62643725" w:rsidR="00496CF3" w:rsidRPr="00172585" w:rsidRDefault="00496CF3" w:rsidP="00E0307A">
            <w:pPr>
              <w:ind w:left="220" w:hangingChars="100" w:hanging="220"/>
              <w:jc w:val="both"/>
              <w:rPr>
                <w:rFonts w:ascii="Times New Roman" w:hAnsi="Times New Roman"/>
                <w:lang w:eastAsia="ja-JP"/>
              </w:rPr>
            </w:pPr>
            <w:r w:rsidRPr="00172585">
              <w:rPr>
                <w:rFonts w:ascii="Times New Roman" w:hAnsi="Times New Roman" w:hint="eastAsia"/>
                <w:lang w:eastAsia="ja-JP"/>
              </w:rPr>
              <w:t>・</w:t>
            </w:r>
            <w:r w:rsidRPr="00172585">
              <w:rPr>
                <w:rFonts w:ascii="Times New Roman" w:hAnsi="Times New Roman" w:hint="eastAsia"/>
                <w:color w:val="000000" w:themeColor="text1"/>
                <w:lang w:eastAsia="ja-JP"/>
              </w:rPr>
              <w:t>「黒字」</w:t>
            </w:r>
            <w:r w:rsidRPr="00172585">
              <w:rPr>
                <w:rFonts w:ascii="Times New Roman" w:hAnsi="Times New Roman" w:hint="eastAsia"/>
                <w:lang w:eastAsia="ja-JP"/>
              </w:rPr>
              <w:t>部分は定型的な文章として記載しているもので、基本的にそのまま利用すること。</w:t>
            </w:r>
          </w:p>
          <w:p w14:paraId="0C70ADA9" w14:textId="77777777" w:rsidR="00496CF3" w:rsidRPr="00172585" w:rsidRDefault="00496CF3" w:rsidP="00E0307A">
            <w:pPr>
              <w:ind w:left="220" w:hangingChars="100" w:hanging="220"/>
              <w:jc w:val="both"/>
              <w:rPr>
                <w:rFonts w:ascii="Times New Roman" w:hAnsi="Times New Roman"/>
                <w:lang w:eastAsia="ja-JP"/>
              </w:rPr>
            </w:pPr>
          </w:p>
          <w:p w14:paraId="2FFCBFBE" w14:textId="606EACC0" w:rsidR="00496CF3" w:rsidRPr="00172585" w:rsidRDefault="00496CF3" w:rsidP="00E0307A">
            <w:pPr>
              <w:ind w:left="220" w:hangingChars="100" w:hanging="220"/>
              <w:jc w:val="both"/>
              <w:rPr>
                <w:rFonts w:ascii="Times New Roman" w:hAnsi="Times New Roman"/>
                <w:lang w:eastAsia="ja-JP"/>
              </w:rPr>
            </w:pPr>
            <w:r w:rsidRPr="00172585">
              <w:rPr>
                <w:rFonts w:ascii="Times New Roman" w:hAnsi="Times New Roman" w:hint="eastAsia"/>
                <w:lang w:eastAsia="ja-JP"/>
              </w:rPr>
              <w:t>・「医の倫理に関するヘルシンキ宣言」を遵守し、「人を対象とする生命科学・医学系研究に関する倫理指針（令和</w:t>
            </w:r>
            <w:r w:rsidRPr="00172585">
              <w:rPr>
                <w:rFonts w:ascii="Times New Roman" w:hAnsi="Times New Roman"/>
                <w:lang w:eastAsia="ja-JP"/>
              </w:rPr>
              <w:t>3</w:t>
            </w:r>
            <w:r w:rsidRPr="00172585">
              <w:rPr>
                <w:rFonts w:ascii="Times New Roman" w:hAnsi="Times New Roman" w:hint="eastAsia"/>
                <w:lang w:eastAsia="ja-JP"/>
              </w:rPr>
              <w:t>年</w:t>
            </w:r>
            <w:r w:rsidRPr="00172585">
              <w:rPr>
                <w:rFonts w:ascii="Times New Roman" w:hAnsi="Times New Roman"/>
                <w:lang w:eastAsia="ja-JP"/>
              </w:rPr>
              <w:t>3</w:t>
            </w:r>
            <w:r w:rsidRPr="00172585">
              <w:rPr>
                <w:rFonts w:ascii="Times New Roman" w:hAnsi="Times New Roman" w:hint="eastAsia"/>
                <w:lang w:eastAsia="ja-JP"/>
              </w:rPr>
              <w:t>月</w:t>
            </w:r>
            <w:r w:rsidRPr="00172585">
              <w:rPr>
                <w:rFonts w:ascii="Times New Roman" w:hAnsi="Times New Roman"/>
                <w:lang w:eastAsia="ja-JP"/>
              </w:rPr>
              <w:t>23</w:t>
            </w:r>
            <w:r w:rsidRPr="00172585">
              <w:rPr>
                <w:rFonts w:ascii="Times New Roman" w:hAnsi="Times New Roman" w:hint="eastAsia"/>
                <w:lang w:eastAsia="ja-JP"/>
              </w:rPr>
              <w:t>日文部科学省・厚生労働省・経済産業省告示第</w:t>
            </w:r>
            <w:r w:rsidRPr="00172585">
              <w:rPr>
                <w:rFonts w:ascii="Times New Roman" w:hAnsi="Times New Roman"/>
                <w:lang w:eastAsia="ja-JP"/>
              </w:rPr>
              <w:t>1</w:t>
            </w:r>
            <w:r w:rsidRPr="00172585">
              <w:rPr>
                <w:rFonts w:ascii="Times New Roman" w:hAnsi="Times New Roman" w:hint="eastAsia"/>
                <w:lang w:eastAsia="ja-JP"/>
              </w:rPr>
              <w:t>号）」、「人を対象とする生命科学・医学系研究に関する倫理指針ガイダンス（令和</w:t>
            </w:r>
            <w:r w:rsidRPr="00172585">
              <w:rPr>
                <w:rFonts w:ascii="Times New Roman" w:hAnsi="Times New Roman"/>
                <w:lang w:eastAsia="ja-JP"/>
              </w:rPr>
              <w:t>3</w:t>
            </w:r>
            <w:r w:rsidRPr="00172585">
              <w:rPr>
                <w:rFonts w:ascii="Times New Roman" w:hAnsi="Times New Roman" w:hint="eastAsia"/>
                <w:lang w:eastAsia="ja-JP"/>
              </w:rPr>
              <w:t>年</w:t>
            </w:r>
            <w:r w:rsidRPr="00172585">
              <w:rPr>
                <w:rFonts w:ascii="Times New Roman" w:hAnsi="Times New Roman"/>
                <w:lang w:eastAsia="ja-JP"/>
              </w:rPr>
              <w:t>4</w:t>
            </w:r>
            <w:r w:rsidRPr="00172585">
              <w:rPr>
                <w:rFonts w:ascii="Times New Roman" w:hAnsi="Times New Roman" w:hint="eastAsia"/>
                <w:lang w:eastAsia="ja-JP"/>
              </w:rPr>
              <w:t>月</w:t>
            </w:r>
            <w:r w:rsidRPr="00172585">
              <w:rPr>
                <w:rFonts w:ascii="Times New Roman" w:hAnsi="Times New Roman"/>
                <w:lang w:eastAsia="ja-JP"/>
              </w:rPr>
              <w:t>16</w:t>
            </w:r>
            <w:r w:rsidRPr="00172585">
              <w:rPr>
                <w:rFonts w:ascii="Times New Roman" w:hAnsi="Times New Roman" w:hint="eastAsia"/>
                <w:lang w:eastAsia="ja-JP"/>
              </w:rPr>
              <w:t>日制定）；以下、ガイダンスという。」及び関連する指針を参考に科学的かつ倫理的な計画を立案すること。</w:t>
            </w:r>
          </w:p>
          <w:p w14:paraId="0E549798" w14:textId="77777777" w:rsidR="00496CF3" w:rsidRPr="00172585" w:rsidRDefault="00496CF3" w:rsidP="00E0307A">
            <w:pPr>
              <w:ind w:left="220" w:hangingChars="100" w:hanging="220"/>
              <w:jc w:val="both"/>
              <w:rPr>
                <w:rFonts w:ascii="Times New Roman" w:hAnsi="Times New Roman"/>
                <w:lang w:eastAsia="ja-JP"/>
              </w:rPr>
            </w:pPr>
          </w:p>
          <w:p w14:paraId="5E486534" w14:textId="10E63298" w:rsidR="00496CF3" w:rsidRPr="00172585" w:rsidRDefault="00496CF3" w:rsidP="00E0307A">
            <w:pPr>
              <w:ind w:left="220" w:hangingChars="100" w:hanging="220"/>
              <w:jc w:val="both"/>
              <w:rPr>
                <w:rFonts w:ascii="Times New Roman" w:hAnsi="Times New Roman"/>
                <w:lang w:eastAsia="ja-JP"/>
              </w:rPr>
            </w:pPr>
            <w:r w:rsidRPr="00172585">
              <w:rPr>
                <w:rFonts w:ascii="Times New Roman" w:hAnsi="Times New Roman" w:hint="eastAsia"/>
                <w:lang w:eastAsia="ja-JP"/>
              </w:rPr>
              <w:t>・医師以外の委員にも理解しやすいように、専門用語や略語はできるだけ避けて平易な文章で記載すること。やむを得ず専門用語、略語、外国語を使用する場合は適切な説明を付すこと。</w:t>
            </w:r>
          </w:p>
          <w:p w14:paraId="1A5F6491" w14:textId="77777777" w:rsidR="00496CF3" w:rsidRPr="00172585" w:rsidRDefault="00496CF3" w:rsidP="00E0307A">
            <w:pPr>
              <w:ind w:left="220" w:hangingChars="100" w:hanging="220"/>
              <w:jc w:val="both"/>
              <w:rPr>
                <w:rFonts w:ascii="Times New Roman" w:hAnsi="Times New Roman"/>
                <w:lang w:eastAsia="ja-JP"/>
              </w:rPr>
            </w:pPr>
          </w:p>
          <w:p w14:paraId="58A1DEFF" w14:textId="6A2FB9D2" w:rsidR="00496CF3" w:rsidRPr="00172585" w:rsidRDefault="00496CF3" w:rsidP="00E0307A">
            <w:pPr>
              <w:ind w:left="220" w:hangingChars="100" w:hanging="220"/>
              <w:jc w:val="both"/>
              <w:rPr>
                <w:rFonts w:ascii="Times New Roman" w:hAnsi="Times New Roman"/>
                <w:lang w:eastAsia="ja-JP"/>
              </w:rPr>
            </w:pPr>
            <w:r w:rsidRPr="00172585">
              <w:rPr>
                <w:rFonts w:ascii="Times New Roman" w:hAnsi="Times New Roman" w:hint="eastAsia"/>
                <w:lang w:eastAsia="ja-JP"/>
              </w:rPr>
              <w:t>・原則、全ての項目について記載すること。ただし、該当しない項目については空欄ではなく非該当と記載し、必要な場合は理由を記すこと。</w:t>
            </w:r>
          </w:p>
          <w:p w14:paraId="108E27BF" w14:textId="77777777" w:rsidR="00496CF3" w:rsidRPr="00172585" w:rsidRDefault="00496CF3" w:rsidP="00E0307A">
            <w:pPr>
              <w:jc w:val="both"/>
              <w:rPr>
                <w:rFonts w:ascii="Times New Roman" w:hAnsi="Times New Roman"/>
                <w:lang w:eastAsia="ja-JP"/>
              </w:rPr>
            </w:pPr>
          </w:p>
          <w:p w14:paraId="389784E8" w14:textId="7188DD12" w:rsidR="00496CF3" w:rsidRPr="00172585" w:rsidRDefault="00496CF3" w:rsidP="00E0307A">
            <w:pPr>
              <w:ind w:left="220" w:hangingChars="100" w:hanging="220"/>
              <w:jc w:val="both"/>
              <w:rPr>
                <w:rFonts w:ascii="Times New Roman" w:hAnsi="Times New Roman"/>
                <w:lang w:eastAsia="ja-JP"/>
              </w:rPr>
            </w:pPr>
            <w:r w:rsidRPr="00172585">
              <w:rPr>
                <w:rFonts w:ascii="Times New Roman" w:hAnsi="Times New Roman" w:hint="eastAsia"/>
                <w:lang w:eastAsia="ja-JP"/>
              </w:rPr>
              <w:t>・本研究計画書雛形は、多機関共同研究を前提としているため、単機関研究では研究代表医師を</w:t>
            </w:r>
            <w:r w:rsidR="00CD63DF" w:rsidRPr="00172585">
              <w:rPr>
                <w:rFonts w:ascii="Times New Roman" w:hAnsi="Times New Roman" w:hint="eastAsia"/>
                <w:lang w:eastAsia="ja-JP"/>
              </w:rPr>
              <w:t>研究責任者</w:t>
            </w:r>
            <w:r w:rsidRPr="00172585">
              <w:rPr>
                <w:rFonts w:ascii="Times New Roman" w:hAnsi="Times New Roman" w:hint="eastAsia"/>
                <w:lang w:eastAsia="ja-JP"/>
              </w:rPr>
              <w:t>に置き換える等、必要な対応を取ること。</w:t>
            </w:r>
          </w:p>
          <w:p w14:paraId="1A310651" w14:textId="77777777" w:rsidR="00496CF3" w:rsidRPr="00172585" w:rsidRDefault="00496CF3" w:rsidP="00E0307A">
            <w:pPr>
              <w:ind w:left="220" w:hangingChars="100" w:hanging="220"/>
              <w:jc w:val="both"/>
              <w:rPr>
                <w:rFonts w:ascii="Times New Roman" w:hAnsi="Times New Roman"/>
                <w:lang w:eastAsia="ja-JP"/>
              </w:rPr>
            </w:pPr>
          </w:p>
          <w:p w14:paraId="27D28CCD" w14:textId="56177E50" w:rsidR="00496CF3" w:rsidRPr="00172585" w:rsidRDefault="00496CF3" w:rsidP="00E0307A">
            <w:pPr>
              <w:ind w:left="220" w:hangingChars="100" w:hanging="220"/>
              <w:jc w:val="both"/>
              <w:rPr>
                <w:rFonts w:ascii="Times New Roman" w:hAnsi="Times New Roman"/>
                <w:lang w:eastAsia="ja-JP"/>
              </w:rPr>
            </w:pPr>
            <w:r w:rsidRPr="00172585">
              <w:rPr>
                <w:rFonts w:ascii="Times New Roman" w:hAnsi="Times New Roman" w:hint="eastAsia"/>
                <w:lang w:eastAsia="ja-JP"/>
              </w:rPr>
              <w:t>・本雛形は、薬剤（研究薬）を使用する</w:t>
            </w:r>
            <w:r w:rsidR="000818F1" w:rsidRPr="00172585">
              <w:rPr>
                <w:rFonts w:ascii="Times New Roman" w:hAnsi="Times New Roman" w:hint="eastAsia"/>
                <w:lang w:eastAsia="ja-JP"/>
              </w:rPr>
              <w:t>後方視的</w:t>
            </w:r>
            <w:r w:rsidRPr="00172585">
              <w:rPr>
                <w:rFonts w:ascii="Times New Roman" w:hAnsi="Times New Roman" w:hint="eastAsia"/>
                <w:lang w:eastAsia="ja-JP"/>
              </w:rPr>
              <w:t>研究を前提として作成しているため、適宜修正すること。</w:t>
            </w:r>
          </w:p>
          <w:p w14:paraId="4E74C58F" w14:textId="77777777" w:rsidR="00496CF3" w:rsidRPr="00172585" w:rsidRDefault="00496CF3" w:rsidP="00E0307A">
            <w:pPr>
              <w:jc w:val="both"/>
              <w:rPr>
                <w:rFonts w:ascii="Times New Roman" w:hAnsi="Times New Roman"/>
                <w:szCs w:val="21"/>
                <w:lang w:eastAsia="ja-JP"/>
              </w:rPr>
            </w:pPr>
          </w:p>
          <w:p w14:paraId="75460A55" w14:textId="32B0291C" w:rsidR="00DD5D32" w:rsidDel="00A54B4D" w:rsidRDefault="00A54B4D" w:rsidP="00A54B4D">
            <w:pPr>
              <w:jc w:val="right"/>
              <w:rPr>
                <w:del w:id="5" w:author="巌 杉谷" w:date="2025-11-19T15:02:00Z" w16du:dateUtc="2025-11-19T06:02:00Z"/>
                <w:rFonts w:ascii="Times New Roman" w:hAnsi="Times New Roman"/>
                <w:szCs w:val="21"/>
                <w:lang w:eastAsia="ja-JP"/>
              </w:rPr>
            </w:pPr>
            <w:ins w:id="6" w:author="巌 杉谷" w:date="2025-11-19T15:03:00Z" w16du:dateUtc="2025-11-19T06:03:00Z">
              <w:r>
                <w:rPr>
                  <w:rFonts w:ascii="Times New Roman" w:hAnsi="Times New Roman" w:hint="eastAsia"/>
                  <w:szCs w:val="21"/>
                  <w:lang w:eastAsia="ja-JP"/>
                </w:rPr>
                <w:t>日本内分泌外科学会</w:t>
              </w:r>
            </w:ins>
            <w:ins w:id="7" w:author="巌 杉谷" w:date="2025-11-20T11:17:00Z" w16du:dateUtc="2025-11-20T02:17:00Z">
              <w:r w:rsidR="00F053A7">
                <w:rPr>
                  <w:rFonts w:ascii="Times New Roman" w:hAnsi="Times New Roman" w:hint="eastAsia"/>
                  <w:szCs w:val="21"/>
                  <w:lang w:eastAsia="ja-JP"/>
                </w:rPr>
                <w:t>研究</w:t>
              </w:r>
            </w:ins>
            <w:ins w:id="8" w:author="巌 杉谷" w:date="2025-11-19T15:03:00Z" w16du:dateUtc="2025-11-19T06:03:00Z">
              <w:r>
                <w:rPr>
                  <w:rFonts w:ascii="Times New Roman" w:hAnsi="Times New Roman" w:hint="eastAsia"/>
                  <w:szCs w:val="21"/>
                  <w:lang w:eastAsia="ja-JP"/>
                </w:rPr>
                <w:t>倫理審査委員会</w:t>
              </w:r>
            </w:ins>
            <w:del w:id="9" w:author="巌 杉谷" w:date="2025-11-19T15:02:00Z" w16du:dateUtc="2025-11-19T06:02:00Z">
              <w:r w:rsidR="00DD5D32" w:rsidRPr="00C8060C" w:rsidDel="00A54B4D">
                <w:rPr>
                  <w:rFonts w:ascii="Times New Roman" w:hAnsi="Times New Roman" w:hint="eastAsia"/>
                  <w:szCs w:val="21"/>
                  <w:lang w:eastAsia="ja-JP"/>
                </w:rPr>
                <w:delText>学校法人日本医科大学　研究統括センター</w:delText>
              </w:r>
            </w:del>
          </w:p>
          <w:p w14:paraId="65B0D70C" w14:textId="77777777" w:rsidR="00A54B4D" w:rsidRPr="00A54B4D" w:rsidRDefault="00A54B4D" w:rsidP="00A54B4D">
            <w:pPr>
              <w:jc w:val="right"/>
              <w:rPr>
                <w:ins w:id="10" w:author="巌 杉谷" w:date="2025-11-19T15:03:00Z" w16du:dateUtc="2025-11-19T06:03:00Z"/>
                <w:rFonts w:ascii="Times New Roman" w:hAnsi="Times New Roman"/>
                <w:szCs w:val="21"/>
                <w:lang w:eastAsia="ja-JP"/>
              </w:rPr>
            </w:pPr>
          </w:p>
          <w:p w14:paraId="7960EEC9" w14:textId="194D813A" w:rsidR="00DB0A75" w:rsidRPr="002B40C3" w:rsidRDefault="00DD5D32" w:rsidP="00A54B4D">
            <w:pPr>
              <w:jc w:val="right"/>
              <w:rPr>
                <w:rFonts w:ascii="Times New Roman" w:hAnsi="Times New Roman" w:cs="メイリオ"/>
                <w:sz w:val="24"/>
                <w:szCs w:val="24"/>
                <w:lang w:eastAsia="ja-JP"/>
              </w:rPr>
            </w:pPr>
            <w:r w:rsidRPr="00C8060C">
              <w:rPr>
                <w:rFonts w:ascii="Times New Roman" w:hAnsi="Times New Roman" w:hint="eastAsia"/>
                <w:szCs w:val="21"/>
              </w:rPr>
              <w:t>第</w:t>
            </w:r>
            <w:ins w:id="11" w:author="巌 杉谷" w:date="2025-11-19T15:03:00Z" w16du:dateUtc="2025-11-19T06:03:00Z">
              <w:r w:rsidR="00A54B4D">
                <w:rPr>
                  <w:rFonts w:ascii="Times New Roman" w:hAnsi="Times New Roman" w:hint="eastAsia"/>
                  <w:szCs w:val="21"/>
                  <w:lang w:eastAsia="ja-JP"/>
                </w:rPr>
                <w:t>1.1</w:t>
              </w:r>
            </w:ins>
            <w:del w:id="12" w:author="巌 杉谷" w:date="2025-11-19T15:03:00Z" w16du:dateUtc="2025-11-19T06:03:00Z">
              <w:r w:rsidDel="00A54B4D">
                <w:rPr>
                  <w:rFonts w:ascii="Times New Roman" w:hAnsi="Times New Roman"/>
                  <w:szCs w:val="21"/>
                </w:rPr>
                <w:delText>2.</w:delText>
              </w:r>
              <w:r w:rsidR="00C61DC7" w:rsidDel="00A54B4D">
                <w:rPr>
                  <w:rFonts w:ascii="Times New Roman" w:hAnsi="Times New Roman"/>
                  <w:szCs w:val="21"/>
                </w:rPr>
                <w:delText>2</w:delText>
              </w:r>
            </w:del>
            <w:r w:rsidRPr="00C8060C">
              <w:rPr>
                <w:rFonts w:ascii="Times New Roman" w:hAnsi="Times New Roman" w:hint="eastAsia"/>
                <w:szCs w:val="21"/>
              </w:rPr>
              <w:t>版（</w:t>
            </w:r>
            <w:r w:rsidRPr="00C8060C">
              <w:rPr>
                <w:rFonts w:ascii="Times New Roman" w:hAnsi="Times New Roman"/>
                <w:szCs w:val="21"/>
              </w:rPr>
              <w:t>202</w:t>
            </w:r>
            <w:r>
              <w:rPr>
                <w:rFonts w:ascii="Times New Roman" w:hAnsi="Times New Roman"/>
                <w:szCs w:val="21"/>
              </w:rPr>
              <w:t>5</w:t>
            </w:r>
            <w:r w:rsidRPr="00C8060C">
              <w:rPr>
                <w:rFonts w:ascii="Times New Roman" w:hAnsi="Times New Roman" w:hint="eastAsia"/>
                <w:szCs w:val="21"/>
              </w:rPr>
              <w:t>年</w:t>
            </w:r>
            <w:ins w:id="13" w:author="巌 杉谷" w:date="2025-11-19T15:03:00Z" w16du:dateUtc="2025-11-19T06:03:00Z">
              <w:r w:rsidR="00A54B4D">
                <w:rPr>
                  <w:rFonts w:ascii="Times New Roman" w:hAnsi="Times New Roman" w:hint="eastAsia"/>
                  <w:szCs w:val="21"/>
                  <w:lang w:eastAsia="ja-JP"/>
                </w:rPr>
                <w:t>11</w:t>
              </w:r>
            </w:ins>
            <w:del w:id="14" w:author="巌 杉谷" w:date="2025-11-19T15:03:00Z" w16du:dateUtc="2025-11-19T06:03:00Z">
              <w:r w:rsidR="00C61DC7" w:rsidDel="00A54B4D">
                <w:rPr>
                  <w:rFonts w:ascii="Times New Roman" w:hAnsi="Times New Roman"/>
                  <w:szCs w:val="21"/>
                  <w:lang w:eastAsia="ja-JP"/>
                </w:rPr>
                <w:delText>8</w:delText>
              </w:r>
            </w:del>
            <w:r w:rsidRPr="00C8060C">
              <w:rPr>
                <w:rFonts w:ascii="Times New Roman" w:hAnsi="Times New Roman" w:hint="eastAsia"/>
                <w:szCs w:val="21"/>
              </w:rPr>
              <w:t>月</w:t>
            </w:r>
            <w:ins w:id="15" w:author="巌 杉谷" w:date="2025-11-19T15:03:00Z" w16du:dateUtc="2025-11-19T06:03:00Z">
              <w:r w:rsidR="00A54B4D">
                <w:rPr>
                  <w:rFonts w:ascii="Times New Roman" w:hAnsi="Times New Roman" w:hint="eastAsia"/>
                  <w:szCs w:val="21"/>
                  <w:lang w:eastAsia="ja-JP"/>
                </w:rPr>
                <w:t>30</w:t>
              </w:r>
            </w:ins>
            <w:del w:id="16" w:author="巌 杉谷" w:date="2025-11-19T15:03:00Z" w16du:dateUtc="2025-11-19T06:03:00Z">
              <w:r w:rsidDel="00A54B4D">
                <w:rPr>
                  <w:rFonts w:ascii="Times New Roman" w:hAnsi="Times New Roman"/>
                  <w:szCs w:val="21"/>
                  <w:lang w:eastAsia="ja-JP"/>
                </w:rPr>
                <w:delText>2</w:delText>
              </w:r>
              <w:r w:rsidR="00C61DC7" w:rsidDel="00A54B4D">
                <w:rPr>
                  <w:rFonts w:ascii="Times New Roman" w:hAnsi="Times New Roman"/>
                  <w:szCs w:val="21"/>
                  <w:lang w:eastAsia="ja-JP"/>
                </w:rPr>
                <w:delText>6</w:delText>
              </w:r>
            </w:del>
            <w:r w:rsidRPr="00C8060C">
              <w:rPr>
                <w:rFonts w:ascii="Times New Roman" w:hAnsi="Times New Roman" w:hint="eastAsia"/>
                <w:szCs w:val="21"/>
              </w:rPr>
              <w:t>日作成）</w:t>
            </w:r>
          </w:p>
        </w:tc>
      </w:tr>
      <w:bookmarkEnd w:id="0"/>
    </w:tbl>
    <w:p w14:paraId="59DC675A" w14:textId="77777777" w:rsidR="00521245" w:rsidRPr="002B40C3" w:rsidRDefault="00521245" w:rsidP="00E0307A">
      <w:pPr>
        <w:widowControl/>
        <w:jc w:val="both"/>
        <w:rPr>
          <w:rFonts w:ascii="Times New Roman" w:hAnsi="Times New Roman" w:cs="メイリオ"/>
          <w:sz w:val="24"/>
          <w:szCs w:val="24"/>
          <w:lang w:eastAsia="ja-JP"/>
        </w:rPr>
      </w:pPr>
      <w:r w:rsidRPr="002B40C3">
        <w:rPr>
          <w:rFonts w:ascii="Times New Roman" w:hAnsi="Times New Roman" w:cs="メイリオ"/>
          <w:sz w:val="24"/>
          <w:szCs w:val="24"/>
          <w:lang w:eastAsia="ja-JP"/>
        </w:rPr>
        <w:br w:type="page"/>
      </w:r>
    </w:p>
    <w:p w14:paraId="3320F74B" w14:textId="42931A01" w:rsidR="00521245" w:rsidRPr="002B40C3" w:rsidRDefault="0041394C" w:rsidP="00E546E3">
      <w:pPr>
        <w:jc w:val="center"/>
        <w:rPr>
          <w:rFonts w:ascii="Times New Roman" w:hAnsi="Times New Roman" w:cs="メイリオ"/>
          <w:b/>
          <w:sz w:val="40"/>
          <w:szCs w:val="40"/>
          <w:lang w:eastAsia="ja-JP"/>
        </w:rPr>
      </w:pPr>
      <w:r w:rsidRPr="002B40C3">
        <w:rPr>
          <w:rFonts w:ascii="Times New Roman" w:hAnsi="Times New Roman" w:cs="メイリオ" w:hint="eastAsia"/>
          <w:b/>
          <w:sz w:val="40"/>
          <w:szCs w:val="40"/>
          <w:lang w:eastAsia="ja-JP"/>
        </w:rPr>
        <w:lastRenderedPageBreak/>
        <w:t>研究</w:t>
      </w:r>
      <w:r w:rsidR="00521245" w:rsidRPr="002B40C3">
        <w:rPr>
          <w:rFonts w:ascii="Times New Roman" w:hAnsi="Times New Roman" w:cs="メイリオ" w:hint="eastAsia"/>
          <w:b/>
          <w:sz w:val="40"/>
          <w:szCs w:val="40"/>
          <w:lang w:eastAsia="ja-JP"/>
        </w:rPr>
        <w:t>計画書</w:t>
      </w:r>
    </w:p>
    <w:p w14:paraId="12BBD47C" w14:textId="77777777" w:rsidR="00521245" w:rsidRPr="002B40C3" w:rsidRDefault="00521245" w:rsidP="00E0307A">
      <w:pPr>
        <w:jc w:val="both"/>
        <w:rPr>
          <w:rFonts w:ascii="Times New Roman" w:hAnsi="Times New Roman" w:cs="メイリオ"/>
          <w:sz w:val="40"/>
          <w:szCs w:val="40"/>
          <w:lang w:eastAsia="ja-JP"/>
        </w:rPr>
      </w:pPr>
    </w:p>
    <w:p w14:paraId="4AD36386" w14:textId="77777777" w:rsidR="00521245" w:rsidRPr="002B40C3" w:rsidRDefault="00521245" w:rsidP="00E0307A">
      <w:pPr>
        <w:jc w:val="both"/>
        <w:rPr>
          <w:rFonts w:ascii="Times New Roman" w:hAnsi="Times New Roman" w:cs="メイリオ"/>
          <w:sz w:val="40"/>
          <w:szCs w:val="40"/>
          <w:lang w:eastAsia="ja-JP"/>
        </w:rPr>
      </w:pPr>
    </w:p>
    <w:p w14:paraId="420CE489" w14:textId="77777777" w:rsidR="00A326AA" w:rsidRPr="002B40C3" w:rsidRDefault="00A326AA" w:rsidP="00E0307A">
      <w:pPr>
        <w:jc w:val="both"/>
        <w:rPr>
          <w:rFonts w:ascii="Times New Roman" w:hAnsi="Times New Roman" w:cs="メイリオ"/>
          <w:b/>
          <w:sz w:val="40"/>
          <w:szCs w:val="40"/>
          <w:lang w:eastAsia="ja-JP"/>
        </w:rPr>
      </w:pPr>
      <w:r w:rsidRPr="002B40C3">
        <w:rPr>
          <w:rFonts w:ascii="Times New Roman" w:hAnsi="Times New Roman" w:cs="メイリオ" w:hint="eastAsia"/>
          <w:b/>
          <w:sz w:val="40"/>
          <w:szCs w:val="40"/>
          <w:lang w:eastAsia="ja-JP"/>
        </w:rPr>
        <w:t>「</w:t>
      </w:r>
      <w:r w:rsidRPr="002B40C3">
        <w:rPr>
          <w:rFonts w:ascii="Times New Roman" w:hAnsi="Times New Roman" w:cs="メイリオ" w:hint="eastAsia"/>
          <w:b/>
          <w:color w:val="0070C0"/>
          <w:sz w:val="40"/>
          <w:szCs w:val="40"/>
          <w:lang w:eastAsia="ja-JP"/>
        </w:rPr>
        <w:t>（例：○○○に対する</w:t>
      </w:r>
      <w:r w:rsidRPr="00172585">
        <w:rPr>
          <w:rFonts w:ascii="Times New Roman" w:hAnsi="Times New Roman" w:cs="Cambria Math" w:hint="eastAsia"/>
          <w:b/>
          <w:color w:val="0070C0"/>
          <w:sz w:val="40"/>
          <w:szCs w:val="40"/>
          <w:lang w:eastAsia="ja-JP"/>
        </w:rPr>
        <w:t>△△△</w:t>
      </w:r>
      <w:r w:rsidRPr="002B40C3">
        <w:rPr>
          <w:rFonts w:ascii="Times New Roman" w:hAnsi="Times New Roman" w:cs="メイリオ" w:hint="eastAsia"/>
          <w:b/>
          <w:color w:val="0070C0"/>
          <w:sz w:val="40"/>
          <w:szCs w:val="40"/>
          <w:lang w:eastAsia="ja-JP"/>
        </w:rPr>
        <w:t>の□□□研究）</w:t>
      </w:r>
      <w:r w:rsidRPr="002B40C3">
        <w:rPr>
          <w:rFonts w:ascii="Times New Roman" w:hAnsi="Times New Roman" w:cs="メイリオ" w:hint="eastAsia"/>
          <w:b/>
          <w:sz w:val="40"/>
          <w:szCs w:val="40"/>
          <w:lang w:eastAsia="ja-JP"/>
        </w:rPr>
        <w:t>」</w:t>
      </w:r>
    </w:p>
    <w:p w14:paraId="03A83876" w14:textId="77777777" w:rsidR="00A326AA" w:rsidRPr="002B40C3" w:rsidRDefault="00A326AA" w:rsidP="00E0307A">
      <w:pPr>
        <w:jc w:val="both"/>
        <w:rPr>
          <w:rFonts w:ascii="Times New Roman" w:hAnsi="Times New Roman" w:cs="メイリオ"/>
          <w:b/>
          <w:sz w:val="40"/>
          <w:szCs w:val="40"/>
          <w:lang w:eastAsia="ja-JP"/>
        </w:rPr>
      </w:pPr>
      <w:r w:rsidRPr="002B40C3">
        <w:rPr>
          <w:rFonts w:ascii="Times New Roman" w:hAnsi="Times New Roman" w:cs="メイリオ" w:hint="eastAsia"/>
          <w:b/>
          <w:color w:val="0070C0"/>
          <w:sz w:val="40"/>
          <w:szCs w:val="40"/>
          <w:lang w:eastAsia="ja-JP"/>
        </w:rPr>
        <w:t>（課題名の略称があれば記載）</w:t>
      </w:r>
    </w:p>
    <w:p w14:paraId="678AAE6D" w14:textId="77777777" w:rsidR="00A326AA" w:rsidRPr="002B40C3" w:rsidRDefault="00A326AA" w:rsidP="00E0307A">
      <w:pPr>
        <w:jc w:val="both"/>
        <w:rPr>
          <w:rFonts w:ascii="Times New Roman" w:hAnsi="Times New Roman" w:cs="メイリオ"/>
          <w:sz w:val="24"/>
          <w:szCs w:val="24"/>
          <w:lang w:eastAsia="ja-JP"/>
        </w:rPr>
      </w:pPr>
    </w:p>
    <w:p w14:paraId="4E528834" w14:textId="77777777" w:rsidR="00A326AA" w:rsidRPr="002B40C3" w:rsidRDefault="00A326AA" w:rsidP="00E0307A">
      <w:pPr>
        <w:jc w:val="both"/>
        <w:rPr>
          <w:rFonts w:ascii="Times New Roman" w:hAnsi="Times New Roman" w:cs="メイリオ"/>
          <w:sz w:val="24"/>
          <w:szCs w:val="24"/>
          <w:lang w:eastAsia="ja-JP"/>
        </w:rPr>
      </w:pPr>
    </w:p>
    <w:p w14:paraId="4F400F5A" w14:textId="77777777" w:rsidR="00A326AA" w:rsidRPr="002B40C3" w:rsidRDefault="00A326AA" w:rsidP="00E0307A">
      <w:pPr>
        <w:jc w:val="both"/>
        <w:rPr>
          <w:rFonts w:ascii="Times New Roman" w:hAnsi="Times New Roman" w:cs="メイリオ"/>
          <w:sz w:val="24"/>
          <w:szCs w:val="24"/>
          <w:lang w:eastAsia="ja-JP"/>
        </w:rPr>
      </w:pPr>
    </w:p>
    <w:p w14:paraId="6799CF14" w14:textId="77777777" w:rsidR="00A326AA" w:rsidRPr="002B40C3" w:rsidRDefault="00A326AA" w:rsidP="00E0307A">
      <w:pPr>
        <w:jc w:val="both"/>
        <w:rPr>
          <w:rFonts w:ascii="Times New Roman" w:hAnsi="Times New Roman" w:cs="メイリオ"/>
          <w:sz w:val="24"/>
          <w:szCs w:val="24"/>
          <w:lang w:eastAsia="ja-JP"/>
        </w:rPr>
      </w:pPr>
    </w:p>
    <w:p w14:paraId="12AA14E0" w14:textId="77777777" w:rsidR="00A326AA" w:rsidRPr="002B40C3" w:rsidRDefault="00A326AA" w:rsidP="00E0307A">
      <w:pPr>
        <w:jc w:val="both"/>
        <w:rPr>
          <w:rFonts w:ascii="Times New Roman" w:hAnsi="Times New Roman" w:cs="メイリオ"/>
          <w:sz w:val="24"/>
          <w:szCs w:val="24"/>
          <w:lang w:eastAsia="ja-JP"/>
        </w:rPr>
      </w:pPr>
    </w:p>
    <w:p w14:paraId="21EF8A5A" w14:textId="5418E673" w:rsidR="00A326AA" w:rsidRPr="00A54B4D" w:rsidRDefault="00A326AA" w:rsidP="00E0307A">
      <w:pPr>
        <w:ind w:leftChars="1200" w:left="2640"/>
        <w:jc w:val="both"/>
        <w:rPr>
          <w:rFonts w:ascii="Times New Roman" w:hAnsi="Times New Roman" w:cs="メイリオ"/>
          <w:b/>
          <w:sz w:val="24"/>
          <w:szCs w:val="24"/>
        </w:rPr>
      </w:pPr>
      <w:proofErr w:type="spellStart"/>
      <w:r w:rsidRPr="002B40C3">
        <w:rPr>
          <w:rFonts w:ascii="Times New Roman" w:hAnsi="Times New Roman" w:cs="メイリオ" w:hint="eastAsia"/>
          <w:b/>
          <w:sz w:val="24"/>
          <w:szCs w:val="24"/>
        </w:rPr>
        <w:t>研究</w:t>
      </w:r>
      <w:proofErr w:type="spellEnd"/>
      <w:r w:rsidRPr="00A54B4D">
        <w:rPr>
          <w:rFonts w:ascii="Times New Roman" w:hAnsi="Times New Roman" w:cs="メイリオ" w:hint="eastAsia"/>
          <w:b/>
          <w:sz w:val="24"/>
          <w:szCs w:val="24"/>
          <w:lang w:eastAsia="ja-JP"/>
        </w:rPr>
        <w:t>代表者：</w:t>
      </w:r>
      <w:ins w:id="17" w:author="巌 杉谷" w:date="2025-11-19T15:03:00Z" w16du:dateUtc="2025-11-19T06:03:00Z">
        <w:r w:rsidR="00A54B4D" w:rsidRPr="00A54B4D">
          <w:rPr>
            <w:rFonts w:ascii="Times New Roman" w:hAnsi="Times New Roman" w:cs="メイリオ" w:hint="eastAsia"/>
            <w:b/>
            <w:sz w:val="24"/>
            <w:szCs w:val="24"/>
            <w:lang w:eastAsia="ja-JP"/>
          </w:rPr>
          <w:t>氏名</w:t>
        </w:r>
      </w:ins>
      <w:ins w:id="18" w:author="巌 杉谷" w:date="2025-11-19T15:04:00Z" w16du:dateUtc="2025-11-19T06:04:00Z">
        <w:r w:rsidR="00A54B4D" w:rsidRPr="00A54B4D">
          <w:rPr>
            <w:rFonts w:ascii="Times New Roman" w:hAnsi="Times New Roman" w:cs="メイリオ" w:hint="eastAsia"/>
            <w:b/>
            <w:sz w:val="24"/>
            <w:szCs w:val="24"/>
            <w:lang w:eastAsia="ja-JP"/>
          </w:rPr>
          <w:t>：</w:t>
        </w:r>
      </w:ins>
      <w:del w:id="19" w:author="巌 杉谷" w:date="2025-11-19T15:03:00Z" w16du:dateUtc="2025-11-19T06:03:00Z">
        <w:r w:rsidRPr="00A54B4D" w:rsidDel="00A54B4D">
          <w:rPr>
            <w:rFonts w:ascii="Times New Roman" w:hAnsi="Times New Roman" w:cs="メイリオ" w:hint="eastAsia"/>
            <w:b/>
            <w:sz w:val="24"/>
            <w:szCs w:val="24"/>
            <w:lang w:eastAsia="ja-JP"/>
            <w:rPrChange w:id="20" w:author="巌 杉谷" w:date="2025-11-19T15:05:00Z" w16du:dateUtc="2025-11-19T06:05:00Z">
              <w:rPr>
                <w:rFonts w:ascii="Times New Roman" w:hAnsi="Times New Roman" w:cs="メイリオ" w:hint="eastAsia"/>
                <w:b/>
                <w:color w:val="0070C0"/>
                <w:sz w:val="24"/>
                <w:szCs w:val="24"/>
                <w:lang w:eastAsia="ja-JP"/>
              </w:rPr>
            </w:rPrChange>
          </w:rPr>
          <w:delText>日医　太郎</w:delText>
        </w:r>
      </w:del>
    </w:p>
    <w:p w14:paraId="7D9B6247" w14:textId="7EF52FFA" w:rsidR="00A326AA" w:rsidRPr="00A54B4D" w:rsidRDefault="00A54B4D" w:rsidP="00E0307A">
      <w:pPr>
        <w:ind w:leftChars="1850" w:left="4070"/>
        <w:jc w:val="both"/>
        <w:rPr>
          <w:rFonts w:ascii="Times New Roman" w:hAnsi="Times New Roman" w:cs="メイリオ"/>
          <w:b/>
          <w:sz w:val="24"/>
          <w:szCs w:val="24"/>
        </w:rPr>
      </w:pPr>
      <w:ins w:id="21" w:author="巌 杉谷" w:date="2025-11-19T15:03:00Z" w16du:dateUtc="2025-11-19T06:03:00Z">
        <w:r w:rsidRPr="00A54B4D">
          <w:rPr>
            <w:rFonts w:ascii="Times New Roman" w:hAnsi="Times New Roman" w:cs="メイリオ" w:hint="eastAsia"/>
            <w:b/>
            <w:sz w:val="24"/>
            <w:szCs w:val="24"/>
            <w:lang w:eastAsia="ja-JP"/>
            <w:rPrChange w:id="22" w:author="巌 杉谷" w:date="2025-11-19T15:05:00Z" w16du:dateUtc="2025-11-19T06:05:00Z">
              <w:rPr>
                <w:rFonts w:ascii="Times New Roman" w:hAnsi="Times New Roman" w:cs="メイリオ" w:hint="eastAsia"/>
                <w:b/>
                <w:color w:val="0070C0"/>
                <w:sz w:val="24"/>
                <w:szCs w:val="24"/>
                <w:lang w:eastAsia="ja-JP"/>
              </w:rPr>
            </w:rPrChange>
          </w:rPr>
          <w:t>所属</w:t>
        </w:r>
      </w:ins>
      <w:ins w:id="23" w:author="巌 杉谷" w:date="2025-11-19T15:04:00Z" w16du:dateUtc="2025-11-19T06:04:00Z">
        <w:r w:rsidRPr="00A54B4D">
          <w:rPr>
            <w:rFonts w:ascii="Times New Roman" w:hAnsi="Times New Roman" w:cs="メイリオ" w:hint="eastAsia"/>
            <w:b/>
            <w:sz w:val="24"/>
            <w:szCs w:val="24"/>
            <w:lang w:eastAsia="ja-JP"/>
            <w:rPrChange w:id="24" w:author="巌 杉谷" w:date="2025-11-19T15:05:00Z" w16du:dateUtc="2025-11-19T06:05:00Z">
              <w:rPr>
                <w:rFonts w:ascii="Times New Roman" w:hAnsi="Times New Roman" w:cs="メイリオ" w:hint="eastAsia"/>
                <w:b/>
                <w:color w:val="0070C0"/>
                <w:sz w:val="24"/>
                <w:szCs w:val="24"/>
                <w:lang w:eastAsia="ja-JP"/>
              </w:rPr>
            </w:rPrChange>
          </w:rPr>
          <w:t>：</w:t>
        </w:r>
      </w:ins>
      <w:del w:id="25" w:author="巌 杉谷" w:date="2025-11-19T15:03:00Z" w16du:dateUtc="2025-11-19T06:03:00Z">
        <w:r w:rsidR="00A326AA" w:rsidRPr="00A54B4D" w:rsidDel="00A54B4D">
          <w:rPr>
            <w:rFonts w:ascii="Times New Roman" w:hAnsi="Times New Roman" w:cs="メイリオ" w:hint="eastAsia"/>
            <w:b/>
            <w:sz w:val="24"/>
            <w:szCs w:val="24"/>
            <w:lang w:eastAsia="ja-JP"/>
            <w:rPrChange w:id="26" w:author="巌 杉谷" w:date="2025-11-19T15:05:00Z" w16du:dateUtc="2025-11-19T06:05:00Z">
              <w:rPr>
                <w:rFonts w:ascii="Times New Roman" w:hAnsi="Times New Roman" w:cs="メイリオ" w:hint="eastAsia"/>
                <w:b/>
                <w:color w:val="0070C0"/>
                <w:sz w:val="24"/>
                <w:szCs w:val="24"/>
                <w:lang w:eastAsia="ja-JP"/>
              </w:rPr>
            </w:rPrChange>
          </w:rPr>
          <w:delText>日本医科大学付属病院　〇〇科</w:delText>
        </w:r>
      </w:del>
    </w:p>
    <w:p w14:paraId="4D1637DA" w14:textId="0E67EB61" w:rsidR="00A326AA" w:rsidRPr="00A54B4D" w:rsidRDefault="00A54B4D" w:rsidP="00E0307A">
      <w:pPr>
        <w:ind w:leftChars="1850" w:left="4070"/>
        <w:jc w:val="both"/>
        <w:rPr>
          <w:rFonts w:ascii="Times New Roman" w:hAnsi="Times New Roman" w:cs="メイリオ"/>
          <w:b/>
          <w:sz w:val="24"/>
          <w:szCs w:val="24"/>
        </w:rPr>
      </w:pPr>
      <w:ins w:id="27" w:author="巌 杉谷" w:date="2025-11-19T15:04:00Z" w16du:dateUtc="2025-11-19T06:04:00Z">
        <w:r w:rsidRPr="00A54B4D">
          <w:rPr>
            <w:rFonts w:ascii="Times New Roman" w:hAnsi="Times New Roman" w:cs="メイリオ" w:hint="eastAsia"/>
            <w:b/>
            <w:sz w:val="24"/>
            <w:szCs w:val="24"/>
            <w:lang w:eastAsia="ja-JP"/>
          </w:rPr>
          <w:t>住所：</w:t>
        </w:r>
      </w:ins>
      <w:del w:id="28" w:author="巌 杉谷" w:date="2025-11-19T15:04:00Z" w16du:dateUtc="2025-11-19T06:04:00Z">
        <w:r w:rsidR="00A326AA" w:rsidRPr="00A54B4D" w:rsidDel="00A54B4D">
          <w:rPr>
            <w:rFonts w:ascii="Times New Roman" w:hAnsi="Times New Roman" w:cs="メイリオ" w:hint="eastAsia"/>
            <w:b/>
            <w:sz w:val="24"/>
            <w:szCs w:val="24"/>
          </w:rPr>
          <w:delText>〒</w:delText>
        </w:r>
        <w:bookmarkStart w:id="29" w:name="_Hlk188424576"/>
        <w:r w:rsidR="00E76B0E" w:rsidRPr="00A54B4D" w:rsidDel="00A54B4D">
          <w:rPr>
            <w:rFonts w:ascii="Times New Roman" w:hAnsi="Times New Roman" w:cs="メイリオ"/>
            <w:b/>
            <w:sz w:val="24"/>
            <w:szCs w:val="24"/>
            <w:rPrChange w:id="30" w:author="巌 杉谷" w:date="2025-11-19T15:05:00Z" w16du:dateUtc="2025-11-19T06:05:00Z">
              <w:rPr>
                <w:rFonts w:ascii="Times New Roman" w:hAnsi="Times New Roman" w:cs="メイリオ"/>
                <w:b/>
                <w:color w:val="0070C0"/>
                <w:sz w:val="24"/>
                <w:szCs w:val="24"/>
              </w:rPr>
            </w:rPrChange>
          </w:rPr>
          <w:delText>113-8603</w:delText>
        </w:r>
        <w:bookmarkEnd w:id="29"/>
        <w:r w:rsidR="00A326AA" w:rsidRPr="00A54B4D" w:rsidDel="00A54B4D">
          <w:rPr>
            <w:rFonts w:ascii="Times New Roman" w:hAnsi="Times New Roman" w:cs="メイリオ" w:hint="eastAsia"/>
            <w:b/>
            <w:sz w:val="24"/>
            <w:szCs w:val="24"/>
          </w:rPr>
          <w:delText xml:space="preserve">　</w:delText>
        </w:r>
        <w:r w:rsidR="00A326AA" w:rsidRPr="00A54B4D" w:rsidDel="00A54B4D">
          <w:rPr>
            <w:rFonts w:ascii="Times New Roman" w:hAnsi="Times New Roman" w:cs="メイリオ" w:hint="eastAsia"/>
            <w:b/>
            <w:sz w:val="24"/>
            <w:szCs w:val="24"/>
            <w:lang w:eastAsia="ja-JP"/>
            <w:rPrChange w:id="31" w:author="巌 杉谷" w:date="2025-11-19T15:05:00Z" w16du:dateUtc="2025-11-19T06:05:00Z">
              <w:rPr>
                <w:rFonts w:ascii="Times New Roman" w:hAnsi="Times New Roman" w:cs="メイリオ" w:hint="eastAsia"/>
                <w:b/>
                <w:color w:val="0070C0"/>
                <w:sz w:val="24"/>
                <w:szCs w:val="24"/>
                <w:lang w:eastAsia="ja-JP"/>
              </w:rPr>
            </w:rPrChange>
          </w:rPr>
          <w:delText>東京</w:delText>
        </w:r>
        <w:r w:rsidR="00A326AA" w:rsidRPr="00A54B4D" w:rsidDel="00A54B4D">
          <w:rPr>
            <w:rFonts w:ascii="Times New Roman" w:hAnsi="Times New Roman" w:cs="メイリオ" w:hint="eastAsia"/>
            <w:b/>
            <w:sz w:val="24"/>
            <w:szCs w:val="24"/>
            <w:rPrChange w:id="32" w:author="巌 杉谷" w:date="2025-11-19T15:05:00Z" w16du:dateUtc="2025-11-19T06:05:00Z">
              <w:rPr>
                <w:rFonts w:ascii="Times New Roman" w:hAnsi="Times New Roman" w:cs="メイリオ" w:hint="eastAsia"/>
                <w:b/>
                <w:color w:val="0070C0"/>
                <w:sz w:val="24"/>
                <w:szCs w:val="24"/>
              </w:rPr>
            </w:rPrChange>
          </w:rPr>
          <w:delText>都</w:delText>
        </w:r>
        <w:r w:rsidR="00A326AA" w:rsidRPr="00A54B4D" w:rsidDel="00A54B4D">
          <w:rPr>
            <w:rFonts w:ascii="Times New Roman" w:hAnsi="Times New Roman" w:cs="メイリオ" w:hint="eastAsia"/>
            <w:b/>
            <w:sz w:val="24"/>
            <w:szCs w:val="24"/>
            <w:lang w:eastAsia="ja-JP"/>
            <w:rPrChange w:id="33" w:author="巌 杉谷" w:date="2025-11-19T15:05:00Z" w16du:dateUtc="2025-11-19T06:05:00Z">
              <w:rPr>
                <w:rFonts w:ascii="Times New Roman" w:hAnsi="Times New Roman" w:cs="メイリオ" w:hint="eastAsia"/>
                <w:b/>
                <w:color w:val="0070C0"/>
                <w:sz w:val="24"/>
                <w:szCs w:val="24"/>
                <w:lang w:eastAsia="ja-JP"/>
              </w:rPr>
            </w:rPrChange>
          </w:rPr>
          <w:delText>文京</w:delText>
        </w:r>
        <w:r w:rsidR="00A326AA" w:rsidRPr="00A54B4D" w:rsidDel="00A54B4D">
          <w:rPr>
            <w:rFonts w:ascii="Times New Roman" w:hAnsi="Times New Roman" w:cs="メイリオ" w:hint="eastAsia"/>
            <w:b/>
            <w:sz w:val="24"/>
            <w:szCs w:val="24"/>
            <w:rPrChange w:id="34" w:author="巌 杉谷" w:date="2025-11-19T15:05:00Z" w16du:dateUtc="2025-11-19T06:05:00Z">
              <w:rPr>
                <w:rFonts w:ascii="Times New Roman" w:hAnsi="Times New Roman" w:cs="メイリオ" w:hint="eastAsia"/>
                <w:b/>
                <w:color w:val="0070C0"/>
                <w:sz w:val="24"/>
                <w:szCs w:val="24"/>
              </w:rPr>
            </w:rPrChange>
          </w:rPr>
          <w:delText>区</w:delText>
        </w:r>
        <w:r w:rsidR="00A326AA" w:rsidRPr="00A54B4D" w:rsidDel="00A54B4D">
          <w:rPr>
            <w:rFonts w:ascii="Times New Roman" w:hAnsi="Times New Roman" w:cs="メイリオ" w:hint="eastAsia"/>
            <w:b/>
            <w:sz w:val="24"/>
            <w:szCs w:val="24"/>
            <w:lang w:eastAsia="ja-JP"/>
            <w:rPrChange w:id="35" w:author="巌 杉谷" w:date="2025-11-19T15:05:00Z" w16du:dateUtc="2025-11-19T06:05:00Z">
              <w:rPr>
                <w:rFonts w:ascii="Times New Roman" w:hAnsi="Times New Roman" w:cs="メイリオ" w:hint="eastAsia"/>
                <w:b/>
                <w:color w:val="0070C0"/>
                <w:sz w:val="24"/>
                <w:szCs w:val="24"/>
                <w:lang w:eastAsia="ja-JP"/>
              </w:rPr>
            </w:rPrChange>
          </w:rPr>
          <w:delText>千駄木</w:delText>
        </w:r>
        <w:r w:rsidR="00A326AA" w:rsidRPr="00A54B4D" w:rsidDel="00A54B4D">
          <w:rPr>
            <w:rFonts w:ascii="Times New Roman" w:hAnsi="Times New Roman" w:cs="メイリオ"/>
            <w:b/>
            <w:sz w:val="24"/>
            <w:szCs w:val="24"/>
            <w:lang w:eastAsia="ja-JP"/>
            <w:rPrChange w:id="36" w:author="巌 杉谷" w:date="2025-11-19T15:05:00Z" w16du:dateUtc="2025-11-19T06:05:00Z">
              <w:rPr>
                <w:rFonts w:ascii="Times New Roman" w:hAnsi="Times New Roman" w:cs="メイリオ"/>
                <w:b/>
                <w:color w:val="0070C0"/>
                <w:sz w:val="24"/>
                <w:szCs w:val="24"/>
                <w:lang w:eastAsia="ja-JP"/>
              </w:rPr>
            </w:rPrChange>
          </w:rPr>
          <w:delText>1-1-5</w:delText>
        </w:r>
      </w:del>
    </w:p>
    <w:p w14:paraId="68697BFC" w14:textId="77777777" w:rsidR="00A326AA" w:rsidRPr="00A54B4D" w:rsidRDefault="00A326AA" w:rsidP="00E0307A">
      <w:pPr>
        <w:ind w:leftChars="1850" w:left="4070"/>
        <w:jc w:val="both"/>
        <w:rPr>
          <w:rFonts w:ascii="Times New Roman" w:hAnsi="Times New Roman" w:cs="メイリオ"/>
          <w:b/>
          <w:sz w:val="24"/>
          <w:szCs w:val="24"/>
          <w:lang w:eastAsia="ja-JP"/>
        </w:rPr>
      </w:pPr>
      <w:r w:rsidRPr="00A54B4D">
        <w:rPr>
          <w:rFonts w:ascii="Times New Roman" w:hAnsi="Times New Roman" w:cs="メイリオ"/>
          <w:b/>
          <w:sz w:val="24"/>
          <w:szCs w:val="24"/>
        </w:rPr>
        <w:t>TEL</w:t>
      </w:r>
      <w:r w:rsidRPr="00A54B4D">
        <w:rPr>
          <w:rFonts w:ascii="Times New Roman" w:hAnsi="Times New Roman" w:cs="メイリオ" w:hint="eastAsia"/>
          <w:b/>
          <w:sz w:val="24"/>
          <w:szCs w:val="24"/>
          <w:lang w:eastAsia="ja-JP"/>
        </w:rPr>
        <w:t>：</w:t>
      </w:r>
      <w:del w:id="37" w:author="巌 杉谷" w:date="2025-11-19T15:04:00Z" w16du:dateUtc="2025-11-19T06:04:00Z">
        <w:r w:rsidRPr="00A54B4D" w:rsidDel="00A54B4D">
          <w:rPr>
            <w:rFonts w:ascii="Times New Roman" w:hAnsi="Times New Roman" w:cs="メイリオ"/>
            <w:b/>
            <w:sz w:val="24"/>
            <w:szCs w:val="24"/>
            <w:rPrChange w:id="38" w:author="巌 杉谷" w:date="2025-11-19T15:05:00Z" w16du:dateUtc="2025-11-19T06:05:00Z">
              <w:rPr>
                <w:rFonts w:ascii="Times New Roman" w:hAnsi="Times New Roman" w:cs="メイリオ"/>
                <w:b/>
                <w:color w:val="0070C0"/>
                <w:sz w:val="24"/>
                <w:szCs w:val="24"/>
              </w:rPr>
            </w:rPrChange>
          </w:rPr>
          <w:delText>03-3822-2131</w:delText>
        </w:r>
        <w:r w:rsidRPr="00A54B4D" w:rsidDel="00A54B4D">
          <w:rPr>
            <w:rFonts w:ascii="Times New Roman" w:hAnsi="Times New Roman" w:cs="メイリオ" w:hint="eastAsia"/>
            <w:b/>
            <w:sz w:val="24"/>
            <w:szCs w:val="24"/>
            <w:rPrChange w:id="39" w:author="巌 杉谷" w:date="2025-11-19T15:05:00Z" w16du:dateUtc="2025-11-19T06:05:00Z">
              <w:rPr>
                <w:rFonts w:ascii="Times New Roman" w:hAnsi="Times New Roman" w:cs="メイリオ" w:hint="eastAsia"/>
                <w:b/>
                <w:color w:val="0070C0"/>
                <w:sz w:val="24"/>
                <w:szCs w:val="24"/>
              </w:rPr>
            </w:rPrChange>
          </w:rPr>
          <w:delText>（内線：○○）</w:delText>
        </w:r>
      </w:del>
    </w:p>
    <w:p w14:paraId="31C671ED" w14:textId="77777777" w:rsidR="00A326AA" w:rsidRPr="00A54B4D" w:rsidRDefault="00A326AA" w:rsidP="00E0307A">
      <w:pPr>
        <w:ind w:leftChars="1850" w:left="4070"/>
        <w:jc w:val="both"/>
        <w:rPr>
          <w:rFonts w:ascii="Times New Roman" w:hAnsi="Times New Roman" w:cs="メイリオ"/>
          <w:b/>
          <w:sz w:val="24"/>
          <w:szCs w:val="24"/>
          <w:lang w:eastAsia="ja-JP"/>
        </w:rPr>
      </w:pPr>
      <w:r w:rsidRPr="00A54B4D">
        <w:rPr>
          <w:rFonts w:ascii="Times New Roman" w:hAnsi="Times New Roman" w:cs="メイリオ"/>
          <w:b/>
          <w:sz w:val="24"/>
          <w:szCs w:val="24"/>
        </w:rPr>
        <w:t>FAX</w:t>
      </w:r>
      <w:r w:rsidRPr="00A54B4D">
        <w:rPr>
          <w:rFonts w:ascii="Times New Roman" w:hAnsi="Times New Roman" w:cs="メイリオ" w:hint="eastAsia"/>
          <w:b/>
          <w:sz w:val="24"/>
          <w:szCs w:val="24"/>
          <w:lang w:eastAsia="ja-JP"/>
        </w:rPr>
        <w:t>：</w:t>
      </w:r>
      <w:del w:id="40" w:author="巌 杉谷" w:date="2025-11-19T15:04:00Z" w16du:dateUtc="2025-11-19T06:04:00Z">
        <w:r w:rsidRPr="00A54B4D" w:rsidDel="00A54B4D">
          <w:rPr>
            <w:rFonts w:ascii="Times New Roman" w:hAnsi="Times New Roman" w:cs="メイリオ" w:hint="eastAsia"/>
            <w:b/>
            <w:sz w:val="24"/>
            <w:szCs w:val="24"/>
            <w:rPrChange w:id="41" w:author="巌 杉谷" w:date="2025-11-19T15:05:00Z" w16du:dateUtc="2025-11-19T06:05:00Z">
              <w:rPr>
                <w:rFonts w:ascii="Times New Roman" w:hAnsi="Times New Roman" w:cs="メイリオ" w:hint="eastAsia"/>
                <w:b/>
                <w:color w:val="0070C0"/>
                <w:sz w:val="24"/>
                <w:szCs w:val="24"/>
              </w:rPr>
            </w:rPrChange>
          </w:rPr>
          <w:delText>○</w:delText>
        </w:r>
        <w:r w:rsidRPr="00A54B4D" w:rsidDel="00A54B4D">
          <w:rPr>
            <w:rFonts w:ascii="Times New Roman" w:hAnsi="Times New Roman" w:cs="メイリオ"/>
            <w:b/>
            <w:sz w:val="24"/>
            <w:szCs w:val="24"/>
            <w:rPrChange w:id="42" w:author="巌 杉谷" w:date="2025-11-19T15:05:00Z" w16du:dateUtc="2025-11-19T06:05:00Z">
              <w:rPr>
                <w:rFonts w:ascii="Times New Roman" w:hAnsi="Times New Roman" w:cs="メイリオ"/>
                <w:b/>
                <w:color w:val="0070C0"/>
                <w:sz w:val="24"/>
                <w:szCs w:val="24"/>
              </w:rPr>
            </w:rPrChange>
          </w:rPr>
          <w:delText>-</w:delText>
        </w:r>
        <w:r w:rsidRPr="00A54B4D" w:rsidDel="00A54B4D">
          <w:rPr>
            <w:rFonts w:ascii="Times New Roman" w:hAnsi="Times New Roman" w:cs="メイリオ" w:hint="eastAsia"/>
            <w:b/>
            <w:sz w:val="24"/>
            <w:szCs w:val="24"/>
            <w:rPrChange w:id="43" w:author="巌 杉谷" w:date="2025-11-19T15:05:00Z" w16du:dateUtc="2025-11-19T06:05:00Z">
              <w:rPr>
                <w:rFonts w:ascii="Times New Roman" w:hAnsi="Times New Roman" w:cs="メイリオ" w:hint="eastAsia"/>
                <w:b/>
                <w:color w:val="0070C0"/>
                <w:sz w:val="24"/>
                <w:szCs w:val="24"/>
              </w:rPr>
            </w:rPrChange>
          </w:rPr>
          <w:delText>○</w:delText>
        </w:r>
        <w:r w:rsidRPr="00A54B4D" w:rsidDel="00A54B4D">
          <w:rPr>
            <w:rFonts w:ascii="Times New Roman" w:hAnsi="Times New Roman" w:cs="メイリオ"/>
            <w:b/>
            <w:sz w:val="24"/>
            <w:szCs w:val="24"/>
            <w:rPrChange w:id="44" w:author="巌 杉谷" w:date="2025-11-19T15:05:00Z" w16du:dateUtc="2025-11-19T06:05:00Z">
              <w:rPr>
                <w:rFonts w:ascii="Times New Roman" w:hAnsi="Times New Roman" w:cs="メイリオ"/>
                <w:b/>
                <w:color w:val="0070C0"/>
                <w:sz w:val="24"/>
                <w:szCs w:val="24"/>
              </w:rPr>
            </w:rPrChange>
          </w:rPr>
          <w:delText>-</w:delText>
        </w:r>
        <w:r w:rsidRPr="00A54B4D" w:rsidDel="00A54B4D">
          <w:rPr>
            <w:rFonts w:ascii="Times New Roman" w:hAnsi="Times New Roman" w:cs="メイリオ" w:hint="eastAsia"/>
            <w:b/>
            <w:sz w:val="24"/>
            <w:szCs w:val="24"/>
            <w:rPrChange w:id="45" w:author="巌 杉谷" w:date="2025-11-19T15:05:00Z" w16du:dateUtc="2025-11-19T06:05:00Z">
              <w:rPr>
                <w:rFonts w:ascii="Times New Roman" w:hAnsi="Times New Roman" w:cs="メイリオ" w:hint="eastAsia"/>
                <w:b/>
                <w:color w:val="0070C0"/>
                <w:sz w:val="24"/>
                <w:szCs w:val="24"/>
              </w:rPr>
            </w:rPrChange>
          </w:rPr>
          <w:delText>○</w:delText>
        </w:r>
      </w:del>
    </w:p>
    <w:p w14:paraId="250D62D9" w14:textId="0759F41E" w:rsidR="00A326AA" w:rsidRPr="00A54B4D" w:rsidRDefault="00A326AA" w:rsidP="00E0307A">
      <w:pPr>
        <w:ind w:leftChars="1850" w:left="4070"/>
        <w:jc w:val="both"/>
        <w:rPr>
          <w:rFonts w:ascii="Times New Roman" w:hAnsi="Times New Roman" w:cs="メイリオ"/>
          <w:b/>
          <w:sz w:val="24"/>
          <w:szCs w:val="24"/>
          <w:lang w:eastAsia="ja-JP"/>
        </w:rPr>
      </w:pPr>
      <w:r w:rsidRPr="00A54B4D">
        <w:rPr>
          <w:rFonts w:ascii="Times New Roman" w:hAnsi="Times New Roman" w:cs="メイリオ"/>
          <w:b/>
          <w:sz w:val="24"/>
          <w:szCs w:val="24"/>
          <w:lang w:eastAsia="ja-JP"/>
        </w:rPr>
        <w:t>E-mail</w:t>
      </w:r>
      <w:ins w:id="46" w:author="巌 杉谷" w:date="2025-11-19T15:04:00Z" w16du:dateUtc="2025-11-19T06:04:00Z">
        <w:r w:rsidR="00A54B4D" w:rsidRPr="00A54B4D">
          <w:rPr>
            <w:rFonts w:ascii="Times New Roman" w:hAnsi="Times New Roman" w:cs="メイリオ" w:hint="eastAsia"/>
            <w:b/>
            <w:sz w:val="24"/>
            <w:szCs w:val="24"/>
            <w:lang w:eastAsia="ja-JP"/>
            <w:rPrChange w:id="47" w:author="巌 杉谷" w:date="2025-11-19T15:05:00Z" w16du:dateUtc="2025-11-19T06:05:00Z">
              <w:rPr>
                <w:rFonts w:ascii="Times New Roman" w:hAnsi="Times New Roman" w:cs="メイリオ" w:hint="eastAsia"/>
                <w:b/>
                <w:color w:val="0070C0"/>
                <w:sz w:val="24"/>
                <w:szCs w:val="24"/>
                <w:lang w:eastAsia="ja-JP"/>
              </w:rPr>
            </w:rPrChange>
          </w:rPr>
          <w:t>：</w:t>
        </w:r>
      </w:ins>
      <w:del w:id="48" w:author="巌 杉谷" w:date="2025-11-19T15:04:00Z" w16du:dateUtc="2025-11-19T06:04:00Z">
        <w:r w:rsidRPr="00A54B4D" w:rsidDel="00A54B4D">
          <w:rPr>
            <w:rFonts w:ascii="Times New Roman" w:hAnsi="Times New Roman" w:cs="メイリオ" w:hint="eastAsia"/>
            <w:b/>
            <w:sz w:val="24"/>
            <w:szCs w:val="24"/>
            <w:lang w:eastAsia="ja-JP"/>
          </w:rPr>
          <w:delText>：</w:delText>
        </w:r>
        <w:r w:rsidRPr="00A54B4D" w:rsidDel="00A54B4D">
          <w:rPr>
            <w:rFonts w:ascii="Times New Roman" w:hAnsi="Times New Roman" w:cs="メイリオ" w:hint="eastAsia"/>
            <w:b/>
            <w:sz w:val="24"/>
            <w:szCs w:val="24"/>
            <w:rPrChange w:id="49" w:author="巌 杉谷" w:date="2025-11-19T15:05:00Z" w16du:dateUtc="2025-11-19T06:05:00Z">
              <w:rPr>
                <w:rFonts w:ascii="Times New Roman" w:hAnsi="Times New Roman" w:cs="メイリオ" w:hint="eastAsia"/>
                <w:b/>
                <w:color w:val="0070C0"/>
                <w:sz w:val="24"/>
                <w:szCs w:val="24"/>
              </w:rPr>
            </w:rPrChange>
          </w:rPr>
          <w:delText>○○</w:delText>
        </w:r>
        <w:r w:rsidRPr="00A54B4D" w:rsidDel="00A54B4D">
          <w:rPr>
            <w:rFonts w:ascii="Times New Roman" w:hAnsi="Times New Roman" w:cs="メイリオ"/>
            <w:b/>
            <w:sz w:val="24"/>
            <w:szCs w:val="24"/>
            <w:lang w:eastAsia="ja-JP"/>
            <w:rPrChange w:id="50" w:author="巌 杉谷" w:date="2025-11-19T15:05:00Z" w16du:dateUtc="2025-11-19T06:05:00Z">
              <w:rPr>
                <w:rFonts w:ascii="Times New Roman" w:hAnsi="Times New Roman" w:cs="メイリオ"/>
                <w:b/>
                <w:color w:val="0070C0"/>
                <w:sz w:val="24"/>
                <w:szCs w:val="24"/>
                <w:lang w:eastAsia="ja-JP"/>
              </w:rPr>
            </w:rPrChange>
          </w:rPr>
          <w:delText>@nms.ac.jp</w:delText>
        </w:r>
      </w:del>
    </w:p>
    <w:p w14:paraId="0D95D8D4" w14:textId="77777777" w:rsidR="00A326AA" w:rsidRPr="002B40C3" w:rsidRDefault="00A326AA" w:rsidP="00E0307A">
      <w:pPr>
        <w:jc w:val="both"/>
        <w:rPr>
          <w:rFonts w:ascii="Times New Roman" w:hAnsi="Times New Roman" w:cs="メイリオ"/>
          <w:sz w:val="24"/>
          <w:szCs w:val="24"/>
        </w:rPr>
      </w:pPr>
    </w:p>
    <w:p w14:paraId="48AC071F" w14:textId="77777777" w:rsidR="00A326AA" w:rsidRPr="002B40C3" w:rsidRDefault="00A326AA" w:rsidP="00E0307A">
      <w:pPr>
        <w:jc w:val="both"/>
        <w:rPr>
          <w:rFonts w:ascii="Times New Roman" w:hAnsi="Times New Roman" w:cs="メイリオ"/>
          <w:sz w:val="24"/>
          <w:szCs w:val="24"/>
        </w:rPr>
      </w:pPr>
    </w:p>
    <w:p w14:paraId="0A99FC64" w14:textId="7FC3355A" w:rsidR="00A326AA" w:rsidRPr="00A54B4D" w:rsidRDefault="00A326AA" w:rsidP="00E0307A">
      <w:pPr>
        <w:ind w:leftChars="1200" w:left="2640"/>
        <w:jc w:val="both"/>
        <w:rPr>
          <w:rFonts w:ascii="Times New Roman" w:hAnsi="Times New Roman" w:cs="メイリオ"/>
          <w:b/>
          <w:sz w:val="24"/>
          <w:szCs w:val="24"/>
        </w:rPr>
      </w:pPr>
      <w:proofErr w:type="spellStart"/>
      <w:r w:rsidRPr="002B40C3">
        <w:rPr>
          <w:rFonts w:ascii="Times New Roman" w:hAnsi="Times New Roman" w:cs="メイリオ" w:hint="eastAsia"/>
          <w:b/>
          <w:sz w:val="24"/>
          <w:szCs w:val="24"/>
        </w:rPr>
        <w:t>研究</w:t>
      </w:r>
      <w:proofErr w:type="spellEnd"/>
      <w:r w:rsidRPr="002B40C3">
        <w:rPr>
          <w:rFonts w:ascii="Times New Roman" w:hAnsi="Times New Roman" w:cs="メイリオ" w:hint="eastAsia"/>
          <w:b/>
          <w:sz w:val="24"/>
          <w:szCs w:val="24"/>
          <w:lang w:eastAsia="ja-JP"/>
        </w:rPr>
        <w:t>事務</w:t>
      </w:r>
      <w:r w:rsidRPr="00A54B4D">
        <w:rPr>
          <w:rFonts w:ascii="Times New Roman" w:hAnsi="Times New Roman" w:cs="メイリオ" w:hint="eastAsia"/>
          <w:b/>
          <w:sz w:val="24"/>
          <w:szCs w:val="24"/>
          <w:lang w:eastAsia="ja-JP"/>
        </w:rPr>
        <w:t>局</w:t>
      </w:r>
      <w:r w:rsidRPr="00A54B4D">
        <w:rPr>
          <w:rFonts w:ascii="Times New Roman" w:hAnsi="Times New Roman" w:cs="メイリオ" w:hint="eastAsia"/>
          <w:b/>
          <w:sz w:val="24"/>
          <w:szCs w:val="24"/>
        </w:rPr>
        <w:t>：</w:t>
      </w:r>
      <w:ins w:id="51" w:author="巌 杉谷" w:date="2025-11-19T15:04:00Z" w16du:dateUtc="2025-11-19T06:04:00Z">
        <w:r w:rsidR="00A54B4D" w:rsidRPr="00A54B4D">
          <w:rPr>
            <w:rFonts w:ascii="Times New Roman" w:hAnsi="Times New Roman" w:cs="メイリオ" w:hint="eastAsia"/>
            <w:b/>
            <w:sz w:val="24"/>
            <w:szCs w:val="24"/>
            <w:lang w:eastAsia="ja-JP"/>
          </w:rPr>
          <w:t>名称</w:t>
        </w:r>
      </w:ins>
      <w:ins w:id="52" w:author="巌 杉谷" w:date="2025-11-19T15:05:00Z" w16du:dateUtc="2025-11-19T06:05:00Z">
        <w:r w:rsidR="00A54B4D" w:rsidRPr="00A54B4D">
          <w:rPr>
            <w:rFonts w:ascii="Times New Roman" w:hAnsi="Times New Roman" w:cs="メイリオ" w:hint="eastAsia"/>
            <w:b/>
            <w:sz w:val="24"/>
            <w:szCs w:val="24"/>
            <w:lang w:eastAsia="ja-JP"/>
            <w:rPrChange w:id="53" w:author="巌 杉谷" w:date="2025-11-19T15:05:00Z" w16du:dateUtc="2025-11-19T06:05:00Z">
              <w:rPr>
                <w:rFonts w:ascii="Times New Roman" w:hAnsi="Times New Roman" w:cs="メイリオ" w:hint="eastAsia"/>
                <w:b/>
                <w:color w:val="0070C0"/>
                <w:sz w:val="24"/>
                <w:szCs w:val="24"/>
                <w:lang w:eastAsia="ja-JP"/>
              </w:rPr>
            </w:rPrChange>
          </w:rPr>
          <w:t>：</w:t>
        </w:r>
      </w:ins>
      <w:del w:id="54" w:author="巌 杉谷" w:date="2025-11-19T15:04:00Z" w16du:dateUtc="2025-11-19T06:04:00Z">
        <w:r w:rsidRPr="00A54B4D" w:rsidDel="00A54B4D">
          <w:rPr>
            <w:rFonts w:ascii="Times New Roman" w:hAnsi="Times New Roman" w:cs="メイリオ" w:hint="eastAsia"/>
            <w:b/>
            <w:sz w:val="24"/>
            <w:szCs w:val="24"/>
            <w:lang w:eastAsia="ja-JP"/>
            <w:rPrChange w:id="55" w:author="巌 杉谷" w:date="2025-11-19T15:05:00Z" w16du:dateUtc="2025-11-19T06:05:00Z">
              <w:rPr>
                <w:rFonts w:ascii="Times New Roman" w:hAnsi="Times New Roman" w:cs="メイリオ" w:hint="eastAsia"/>
                <w:b/>
                <w:color w:val="0070C0"/>
                <w:sz w:val="24"/>
                <w:szCs w:val="24"/>
                <w:lang w:eastAsia="ja-JP"/>
              </w:rPr>
            </w:rPrChange>
          </w:rPr>
          <w:delText>○○</w:delText>
        </w:r>
      </w:del>
    </w:p>
    <w:p w14:paraId="507450C8" w14:textId="4190D05A" w:rsidR="00A326AA" w:rsidRPr="00A54B4D" w:rsidDel="00A54B4D" w:rsidRDefault="00A54B4D">
      <w:pPr>
        <w:ind w:leftChars="1850" w:left="4070"/>
        <w:jc w:val="both"/>
        <w:rPr>
          <w:del w:id="56" w:author="巌 杉谷" w:date="2025-11-19T15:05:00Z" w16du:dateUtc="2025-11-19T06:05:00Z"/>
          <w:rFonts w:ascii="Times New Roman" w:hAnsi="Times New Roman" w:cs="メイリオ"/>
          <w:b/>
          <w:sz w:val="24"/>
          <w:szCs w:val="24"/>
        </w:rPr>
      </w:pPr>
      <w:ins w:id="57" w:author="巌 杉谷" w:date="2025-11-19T15:04:00Z" w16du:dateUtc="2025-11-19T06:04:00Z">
        <w:r w:rsidRPr="00A54B4D">
          <w:rPr>
            <w:rFonts w:ascii="Times New Roman" w:hAnsi="Times New Roman" w:cs="メイリオ" w:hint="eastAsia"/>
            <w:b/>
            <w:sz w:val="24"/>
            <w:szCs w:val="24"/>
            <w:lang w:eastAsia="ja-JP"/>
            <w:rPrChange w:id="58" w:author="巌 杉谷" w:date="2025-11-19T15:05:00Z" w16du:dateUtc="2025-11-19T06:05:00Z">
              <w:rPr>
                <w:rFonts w:ascii="Times New Roman" w:hAnsi="Times New Roman" w:cs="メイリオ" w:hint="eastAsia"/>
                <w:b/>
                <w:color w:val="0070C0"/>
                <w:sz w:val="24"/>
                <w:szCs w:val="24"/>
                <w:lang w:eastAsia="ja-JP"/>
              </w:rPr>
            </w:rPrChange>
          </w:rPr>
          <w:t>住所</w:t>
        </w:r>
      </w:ins>
      <w:ins w:id="59" w:author="巌 杉谷" w:date="2025-11-19T15:05:00Z" w16du:dateUtc="2025-11-19T06:05:00Z">
        <w:r w:rsidRPr="00A54B4D">
          <w:rPr>
            <w:rFonts w:ascii="Times New Roman" w:hAnsi="Times New Roman" w:cs="メイリオ" w:hint="eastAsia"/>
            <w:b/>
            <w:sz w:val="24"/>
            <w:szCs w:val="24"/>
            <w:lang w:eastAsia="ja-JP"/>
            <w:rPrChange w:id="60" w:author="巌 杉谷" w:date="2025-11-19T15:05:00Z" w16du:dateUtc="2025-11-19T06:05:00Z">
              <w:rPr>
                <w:rFonts w:ascii="Times New Roman" w:hAnsi="Times New Roman" w:cs="メイリオ" w:hint="eastAsia"/>
                <w:b/>
                <w:color w:val="0070C0"/>
                <w:sz w:val="24"/>
                <w:szCs w:val="24"/>
                <w:lang w:eastAsia="ja-JP"/>
              </w:rPr>
            </w:rPrChange>
          </w:rPr>
          <w:t>：</w:t>
        </w:r>
      </w:ins>
      <w:del w:id="61" w:author="巌 杉谷" w:date="2025-11-19T15:05:00Z" w16du:dateUtc="2025-11-19T06:05:00Z">
        <w:r w:rsidR="00A326AA" w:rsidRPr="00A54B4D" w:rsidDel="00A54B4D">
          <w:rPr>
            <w:rFonts w:ascii="Times New Roman" w:hAnsi="Times New Roman" w:cs="メイリオ" w:hint="eastAsia"/>
            <w:b/>
            <w:sz w:val="24"/>
            <w:szCs w:val="24"/>
            <w:lang w:eastAsia="ja-JP"/>
            <w:rPrChange w:id="62" w:author="巌 杉谷" w:date="2025-11-19T15:05:00Z" w16du:dateUtc="2025-11-19T06:05:00Z">
              <w:rPr>
                <w:rFonts w:ascii="Times New Roman" w:hAnsi="Times New Roman" w:cs="メイリオ" w:hint="eastAsia"/>
                <w:b/>
                <w:color w:val="0070C0"/>
                <w:sz w:val="24"/>
                <w:szCs w:val="24"/>
                <w:lang w:eastAsia="ja-JP"/>
              </w:rPr>
            </w:rPrChange>
          </w:rPr>
          <w:delText>日本医科大学付属病院　〇〇科</w:delText>
        </w:r>
      </w:del>
    </w:p>
    <w:p w14:paraId="194BFB4D" w14:textId="413D2C93" w:rsidR="00A326AA" w:rsidRPr="00A54B4D" w:rsidRDefault="00A326AA" w:rsidP="00A54B4D">
      <w:pPr>
        <w:ind w:leftChars="1850" w:left="4070"/>
        <w:jc w:val="both"/>
        <w:rPr>
          <w:rFonts w:ascii="Times New Roman" w:hAnsi="Times New Roman" w:cs="メイリオ"/>
          <w:b/>
          <w:sz w:val="24"/>
          <w:szCs w:val="24"/>
        </w:rPr>
      </w:pPr>
      <w:del w:id="63" w:author="巌 杉谷" w:date="2025-11-19T15:05:00Z" w16du:dateUtc="2025-11-19T06:05:00Z">
        <w:r w:rsidRPr="00A54B4D" w:rsidDel="00A54B4D">
          <w:rPr>
            <w:rFonts w:ascii="Times New Roman" w:hAnsi="Times New Roman" w:cs="メイリオ" w:hint="eastAsia"/>
            <w:b/>
            <w:sz w:val="24"/>
            <w:szCs w:val="24"/>
          </w:rPr>
          <w:delText>〒</w:delText>
        </w:r>
        <w:r w:rsidR="00E76B0E" w:rsidRPr="00A54B4D" w:rsidDel="00A54B4D">
          <w:rPr>
            <w:rFonts w:ascii="Times New Roman" w:hAnsi="Times New Roman" w:cs="メイリオ"/>
            <w:b/>
            <w:sz w:val="24"/>
            <w:szCs w:val="24"/>
            <w:rPrChange w:id="64" w:author="巌 杉谷" w:date="2025-11-19T15:05:00Z" w16du:dateUtc="2025-11-19T06:05:00Z">
              <w:rPr>
                <w:rFonts w:ascii="Times New Roman" w:hAnsi="Times New Roman" w:cs="メイリオ"/>
                <w:b/>
                <w:color w:val="0070C0"/>
                <w:sz w:val="24"/>
                <w:szCs w:val="24"/>
              </w:rPr>
            </w:rPrChange>
          </w:rPr>
          <w:delText>113-8603</w:delText>
        </w:r>
        <w:r w:rsidRPr="00A54B4D" w:rsidDel="00A54B4D">
          <w:rPr>
            <w:rFonts w:ascii="Times New Roman" w:hAnsi="Times New Roman" w:cs="メイリオ" w:hint="eastAsia"/>
            <w:b/>
            <w:sz w:val="24"/>
            <w:szCs w:val="24"/>
          </w:rPr>
          <w:delText xml:space="preserve">　</w:delText>
        </w:r>
        <w:r w:rsidRPr="00A54B4D" w:rsidDel="00A54B4D">
          <w:rPr>
            <w:rFonts w:ascii="Times New Roman" w:hAnsi="Times New Roman" w:cs="メイリオ" w:hint="eastAsia"/>
            <w:b/>
            <w:sz w:val="24"/>
            <w:szCs w:val="24"/>
            <w:lang w:eastAsia="ja-JP"/>
            <w:rPrChange w:id="65" w:author="巌 杉谷" w:date="2025-11-19T15:05:00Z" w16du:dateUtc="2025-11-19T06:05:00Z">
              <w:rPr>
                <w:rFonts w:ascii="Times New Roman" w:hAnsi="Times New Roman" w:cs="メイリオ" w:hint="eastAsia"/>
                <w:b/>
                <w:color w:val="0070C0"/>
                <w:sz w:val="24"/>
                <w:szCs w:val="24"/>
                <w:lang w:eastAsia="ja-JP"/>
              </w:rPr>
            </w:rPrChange>
          </w:rPr>
          <w:delText>東京</w:delText>
        </w:r>
        <w:r w:rsidRPr="00A54B4D" w:rsidDel="00A54B4D">
          <w:rPr>
            <w:rFonts w:ascii="Times New Roman" w:hAnsi="Times New Roman" w:cs="メイリオ" w:hint="eastAsia"/>
            <w:b/>
            <w:sz w:val="24"/>
            <w:szCs w:val="24"/>
            <w:rPrChange w:id="66" w:author="巌 杉谷" w:date="2025-11-19T15:05:00Z" w16du:dateUtc="2025-11-19T06:05:00Z">
              <w:rPr>
                <w:rFonts w:ascii="Times New Roman" w:hAnsi="Times New Roman" w:cs="メイリオ" w:hint="eastAsia"/>
                <w:b/>
                <w:color w:val="0070C0"/>
                <w:sz w:val="24"/>
                <w:szCs w:val="24"/>
              </w:rPr>
            </w:rPrChange>
          </w:rPr>
          <w:delText>都</w:delText>
        </w:r>
        <w:r w:rsidRPr="00A54B4D" w:rsidDel="00A54B4D">
          <w:rPr>
            <w:rFonts w:ascii="Times New Roman" w:hAnsi="Times New Roman" w:cs="メイリオ" w:hint="eastAsia"/>
            <w:b/>
            <w:sz w:val="24"/>
            <w:szCs w:val="24"/>
            <w:lang w:eastAsia="ja-JP"/>
            <w:rPrChange w:id="67" w:author="巌 杉谷" w:date="2025-11-19T15:05:00Z" w16du:dateUtc="2025-11-19T06:05:00Z">
              <w:rPr>
                <w:rFonts w:ascii="Times New Roman" w:hAnsi="Times New Roman" w:cs="メイリオ" w:hint="eastAsia"/>
                <w:b/>
                <w:color w:val="0070C0"/>
                <w:sz w:val="24"/>
                <w:szCs w:val="24"/>
                <w:lang w:eastAsia="ja-JP"/>
              </w:rPr>
            </w:rPrChange>
          </w:rPr>
          <w:delText>文京</w:delText>
        </w:r>
        <w:r w:rsidRPr="00A54B4D" w:rsidDel="00A54B4D">
          <w:rPr>
            <w:rFonts w:ascii="Times New Roman" w:hAnsi="Times New Roman" w:cs="メイリオ" w:hint="eastAsia"/>
            <w:b/>
            <w:sz w:val="24"/>
            <w:szCs w:val="24"/>
            <w:rPrChange w:id="68" w:author="巌 杉谷" w:date="2025-11-19T15:05:00Z" w16du:dateUtc="2025-11-19T06:05:00Z">
              <w:rPr>
                <w:rFonts w:ascii="Times New Roman" w:hAnsi="Times New Roman" w:cs="メイリオ" w:hint="eastAsia"/>
                <w:b/>
                <w:color w:val="0070C0"/>
                <w:sz w:val="24"/>
                <w:szCs w:val="24"/>
              </w:rPr>
            </w:rPrChange>
          </w:rPr>
          <w:delText>区</w:delText>
        </w:r>
        <w:r w:rsidRPr="00A54B4D" w:rsidDel="00A54B4D">
          <w:rPr>
            <w:rFonts w:ascii="Times New Roman" w:hAnsi="Times New Roman" w:cs="メイリオ" w:hint="eastAsia"/>
            <w:b/>
            <w:sz w:val="24"/>
            <w:szCs w:val="24"/>
            <w:lang w:eastAsia="ja-JP"/>
            <w:rPrChange w:id="69" w:author="巌 杉谷" w:date="2025-11-19T15:05:00Z" w16du:dateUtc="2025-11-19T06:05:00Z">
              <w:rPr>
                <w:rFonts w:ascii="Times New Roman" w:hAnsi="Times New Roman" w:cs="メイリオ" w:hint="eastAsia"/>
                <w:b/>
                <w:color w:val="0070C0"/>
                <w:sz w:val="24"/>
                <w:szCs w:val="24"/>
                <w:lang w:eastAsia="ja-JP"/>
              </w:rPr>
            </w:rPrChange>
          </w:rPr>
          <w:delText>千駄木</w:delText>
        </w:r>
        <w:r w:rsidRPr="00A54B4D" w:rsidDel="00A54B4D">
          <w:rPr>
            <w:rFonts w:ascii="Times New Roman" w:hAnsi="Times New Roman" w:cs="メイリオ"/>
            <w:b/>
            <w:sz w:val="24"/>
            <w:szCs w:val="24"/>
            <w:lang w:eastAsia="ja-JP"/>
            <w:rPrChange w:id="70" w:author="巌 杉谷" w:date="2025-11-19T15:05:00Z" w16du:dateUtc="2025-11-19T06:05:00Z">
              <w:rPr>
                <w:rFonts w:ascii="Times New Roman" w:hAnsi="Times New Roman" w:cs="メイリオ"/>
                <w:b/>
                <w:color w:val="0070C0"/>
                <w:sz w:val="24"/>
                <w:szCs w:val="24"/>
                <w:lang w:eastAsia="ja-JP"/>
              </w:rPr>
            </w:rPrChange>
          </w:rPr>
          <w:delText>1-1-5</w:delText>
        </w:r>
      </w:del>
    </w:p>
    <w:p w14:paraId="12F46901" w14:textId="77777777" w:rsidR="00A326AA" w:rsidRPr="00A54B4D" w:rsidRDefault="00A326AA" w:rsidP="00E0307A">
      <w:pPr>
        <w:ind w:leftChars="1850" w:left="4070"/>
        <w:jc w:val="both"/>
        <w:rPr>
          <w:rFonts w:ascii="Times New Roman" w:hAnsi="Times New Roman" w:cs="メイリオ"/>
          <w:b/>
          <w:sz w:val="24"/>
          <w:szCs w:val="24"/>
          <w:lang w:eastAsia="ja-JP"/>
        </w:rPr>
      </w:pPr>
      <w:r w:rsidRPr="00A54B4D">
        <w:rPr>
          <w:rFonts w:ascii="Times New Roman" w:hAnsi="Times New Roman" w:cs="メイリオ"/>
          <w:b/>
          <w:sz w:val="24"/>
          <w:szCs w:val="24"/>
        </w:rPr>
        <w:t>TEL</w:t>
      </w:r>
      <w:r w:rsidRPr="00A54B4D">
        <w:rPr>
          <w:rFonts w:ascii="Times New Roman" w:hAnsi="Times New Roman" w:cs="メイリオ" w:hint="eastAsia"/>
          <w:b/>
          <w:sz w:val="24"/>
          <w:szCs w:val="24"/>
          <w:lang w:eastAsia="ja-JP"/>
        </w:rPr>
        <w:t>：</w:t>
      </w:r>
      <w:del w:id="71" w:author="巌 杉谷" w:date="2025-11-19T15:05:00Z" w16du:dateUtc="2025-11-19T06:05:00Z">
        <w:r w:rsidRPr="00A54B4D" w:rsidDel="00A54B4D">
          <w:rPr>
            <w:rFonts w:ascii="Times New Roman" w:hAnsi="Times New Roman" w:cs="メイリオ"/>
            <w:b/>
            <w:sz w:val="24"/>
            <w:szCs w:val="24"/>
            <w:rPrChange w:id="72" w:author="巌 杉谷" w:date="2025-11-19T15:05:00Z" w16du:dateUtc="2025-11-19T06:05:00Z">
              <w:rPr>
                <w:rFonts w:ascii="Times New Roman" w:hAnsi="Times New Roman" w:cs="メイリオ"/>
                <w:b/>
                <w:color w:val="0070C0"/>
                <w:sz w:val="24"/>
                <w:szCs w:val="24"/>
              </w:rPr>
            </w:rPrChange>
          </w:rPr>
          <w:delText>03-3822-2131</w:delText>
        </w:r>
        <w:r w:rsidRPr="00A54B4D" w:rsidDel="00A54B4D">
          <w:rPr>
            <w:rFonts w:ascii="Times New Roman" w:hAnsi="Times New Roman" w:cs="メイリオ" w:hint="eastAsia"/>
            <w:b/>
            <w:sz w:val="24"/>
            <w:szCs w:val="24"/>
            <w:rPrChange w:id="73" w:author="巌 杉谷" w:date="2025-11-19T15:05:00Z" w16du:dateUtc="2025-11-19T06:05:00Z">
              <w:rPr>
                <w:rFonts w:ascii="Times New Roman" w:hAnsi="Times New Roman" w:cs="メイリオ" w:hint="eastAsia"/>
                <w:b/>
                <w:color w:val="0070C0"/>
                <w:sz w:val="24"/>
                <w:szCs w:val="24"/>
              </w:rPr>
            </w:rPrChange>
          </w:rPr>
          <w:delText>（内線：○○）</w:delText>
        </w:r>
      </w:del>
    </w:p>
    <w:p w14:paraId="456D0F66" w14:textId="77777777" w:rsidR="00A326AA" w:rsidRPr="00A54B4D" w:rsidRDefault="00A326AA" w:rsidP="00E0307A">
      <w:pPr>
        <w:ind w:leftChars="1850" w:left="4070"/>
        <w:jc w:val="both"/>
        <w:rPr>
          <w:rFonts w:ascii="Times New Roman" w:hAnsi="Times New Roman" w:cs="メイリオ"/>
          <w:b/>
          <w:sz w:val="24"/>
          <w:szCs w:val="24"/>
          <w:lang w:eastAsia="ja-JP"/>
        </w:rPr>
      </w:pPr>
      <w:bookmarkStart w:id="74" w:name="_Hlk200973934"/>
      <w:r w:rsidRPr="00A54B4D">
        <w:rPr>
          <w:rFonts w:ascii="Times New Roman" w:hAnsi="Times New Roman" w:cs="メイリオ"/>
          <w:b/>
          <w:sz w:val="24"/>
          <w:szCs w:val="24"/>
        </w:rPr>
        <w:t>FAX</w:t>
      </w:r>
      <w:r w:rsidRPr="00A54B4D">
        <w:rPr>
          <w:rFonts w:ascii="Times New Roman" w:hAnsi="Times New Roman" w:cs="メイリオ" w:hint="eastAsia"/>
          <w:b/>
          <w:sz w:val="24"/>
          <w:szCs w:val="24"/>
          <w:lang w:eastAsia="ja-JP"/>
        </w:rPr>
        <w:t>：</w:t>
      </w:r>
      <w:del w:id="75" w:author="巌 杉谷" w:date="2025-11-19T15:05:00Z" w16du:dateUtc="2025-11-19T06:05:00Z">
        <w:r w:rsidRPr="00A54B4D" w:rsidDel="00A54B4D">
          <w:rPr>
            <w:rFonts w:ascii="Times New Roman" w:hAnsi="Times New Roman" w:cs="メイリオ" w:hint="eastAsia"/>
            <w:b/>
            <w:sz w:val="24"/>
            <w:szCs w:val="24"/>
            <w:rPrChange w:id="76" w:author="巌 杉谷" w:date="2025-11-19T15:05:00Z" w16du:dateUtc="2025-11-19T06:05:00Z">
              <w:rPr>
                <w:rFonts w:ascii="Times New Roman" w:hAnsi="Times New Roman" w:cs="メイリオ" w:hint="eastAsia"/>
                <w:b/>
                <w:color w:val="0070C0"/>
                <w:sz w:val="24"/>
                <w:szCs w:val="24"/>
              </w:rPr>
            </w:rPrChange>
          </w:rPr>
          <w:delText>○</w:delText>
        </w:r>
        <w:r w:rsidRPr="00A54B4D" w:rsidDel="00A54B4D">
          <w:rPr>
            <w:rFonts w:ascii="Times New Roman" w:hAnsi="Times New Roman" w:cs="メイリオ"/>
            <w:b/>
            <w:sz w:val="24"/>
            <w:szCs w:val="24"/>
            <w:rPrChange w:id="77" w:author="巌 杉谷" w:date="2025-11-19T15:05:00Z" w16du:dateUtc="2025-11-19T06:05:00Z">
              <w:rPr>
                <w:rFonts w:ascii="Times New Roman" w:hAnsi="Times New Roman" w:cs="メイリオ"/>
                <w:b/>
                <w:color w:val="0070C0"/>
                <w:sz w:val="24"/>
                <w:szCs w:val="24"/>
              </w:rPr>
            </w:rPrChange>
          </w:rPr>
          <w:delText>-</w:delText>
        </w:r>
        <w:r w:rsidRPr="00A54B4D" w:rsidDel="00A54B4D">
          <w:rPr>
            <w:rFonts w:ascii="Times New Roman" w:hAnsi="Times New Roman" w:cs="メイリオ" w:hint="eastAsia"/>
            <w:b/>
            <w:sz w:val="24"/>
            <w:szCs w:val="24"/>
            <w:rPrChange w:id="78" w:author="巌 杉谷" w:date="2025-11-19T15:05:00Z" w16du:dateUtc="2025-11-19T06:05:00Z">
              <w:rPr>
                <w:rFonts w:ascii="Times New Roman" w:hAnsi="Times New Roman" w:cs="メイリオ" w:hint="eastAsia"/>
                <w:b/>
                <w:color w:val="0070C0"/>
                <w:sz w:val="24"/>
                <w:szCs w:val="24"/>
              </w:rPr>
            </w:rPrChange>
          </w:rPr>
          <w:delText>○</w:delText>
        </w:r>
        <w:r w:rsidRPr="00A54B4D" w:rsidDel="00A54B4D">
          <w:rPr>
            <w:rFonts w:ascii="Times New Roman" w:hAnsi="Times New Roman" w:cs="メイリオ"/>
            <w:b/>
            <w:sz w:val="24"/>
            <w:szCs w:val="24"/>
            <w:rPrChange w:id="79" w:author="巌 杉谷" w:date="2025-11-19T15:05:00Z" w16du:dateUtc="2025-11-19T06:05:00Z">
              <w:rPr>
                <w:rFonts w:ascii="Times New Roman" w:hAnsi="Times New Roman" w:cs="メイリオ"/>
                <w:b/>
                <w:color w:val="0070C0"/>
                <w:sz w:val="24"/>
                <w:szCs w:val="24"/>
              </w:rPr>
            </w:rPrChange>
          </w:rPr>
          <w:delText>-</w:delText>
        </w:r>
        <w:r w:rsidRPr="00A54B4D" w:rsidDel="00A54B4D">
          <w:rPr>
            <w:rFonts w:ascii="Times New Roman" w:hAnsi="Times New Roman" w:cs="メイリオ" w:hint="eastAsia"/>
            <w:b/>
            <w:sz w:val="24"/>
            <w:szCs w:val="24"/>
            <w:rPrChange w:id="80" w:author="巌 杉谷" w:date="2025-11-19T15:05:00Z" w16du:dateUtc="2025-11-19T06:05:00Z">
              <w:rPr>
                <w:rFonts w:ascii="Times New Roman" w:hAnsi="Times New Roman" w:cs="メイリオ" w:hint="eastAsia"/>
                <w:b/>
                <w:color w:val="0070C0"/>
                <w:sz w:val="24"/>
                <w:szCs w:val="24"/>
              </w:rPr>
            </w:rPrChange>
          </w:rPr>
          <w:delText>○</w:delText>
        </w:r>
      </w:del>
    </w:p>
    <w:bookmarkEnd w:id="74"/>
    <w:p w14:paraId="03F49333" w14:textId="77777777" w:rsidR="00A326AA" w:rsidRPr="00A54B4D" w:rsidRDefault="00A326AA" w:rsidP="00E0307A">
      <w:pPr>
        <w:ind w:leftChars="1850" w:left="4070"/>
        <w:jc w:val="both"/>
        <w:rPr>
          <w:rFonts w:ascii="Times New Roman" w:hAnsi="Times New Roman" w:cs="メイリオ"/>
          <w:b/>
          <w:sz w:val="24"/>
          <w:szCs w:val="24"/>
          <w:lang w:eastAsia="ja-JP"/>
        </w:rPr>
      </w:pPr>
      <w:r w:rsidRPr="00A54B4D">
        <w:rPr>
          <w:rFonts w:ascii="Times New Roman" w:hAnsi="Times New Roman" w:cs="メイリオ"/>
          <w:b/>
          <w:sz w:val="24"/>
          <w:szCs w:val="24"/>
          <w:lang w:eastAsia="ja-JP"/>
        </w:rPr>
        <w:t>E-mail</w:t>
      </w:r>
      <w:r w:rsidRPr="00A54B4D">
        <w:rPr>
          <w:rFonts w:ascii="Times New Roman" w:hAnsi="Times New Roman" w:cs="メイリオ" w:hint="eastAsia"/>
          <w:b/>
          <w:sz w:val="24"/>
          <w:szCs w:val="24"/>
          <w:lang w:eastAsia="ja-JP"/>
        </w:rPr>
        <w:t>：</w:t>
      </w:r>
      <w:del w:id="81" w:author="巌 杉谷" w:date="2025-11-19T15:05:00Z" w16du:dateUtc="2025-11-19T06:05:00Z">
        <w:r w:rsidRPr="00A54B4D" w:rsidDel="00A54B4D">
          <w:rPr>
            <w:rFonts w:ascii="Times New Roman" w:hAnsi="Times New Roman" w:cs="メイリオ" w:hint="eastAsia"/>
            <w:b/>
            <w:sz w:val="24"/>
            <w:szCs w:val="24"/>
            <w:rPrChange w:id="82" w:author="巌 杉谷" w:date="2025-11-19T15:05:00Z" w16du:dateUtc="2025-11-19T06:05:00Z">
              <w:rPr>
                <w:rFonts w:ascii="Times New Roman" w:hAnsi="Times New Roman" w:cs="メイリオ" w:hint="eastAsia"/>
                <w:b/>
                <w:color w:val="0070C0"/>
                <w:sz w:val="24"/>
                <w:szCs w:val="24"/>
              </w:rPr>
            </w:rPrChange>
          </w:rPr>
          <w:delText>○○</w:delText>
        </w:r>
        <w:r w:rsidRPr="00A54B4D" w:rsidDel="00A54B4D">
          <w:rPr>
            <w:rFonts w:ascii="Times New Roman" w:hAnsi="Times New Roman" w:cs="メイリオ"/>
            <w:b/>
            <w:sz w:val="24"/>
            <w:szCs w:val="24"/>
            <w:lang w:eastAsia="ja-JP"/>
            <w:rPrChange w:id="83" w:author="巌 杉谷" w:date="2025-11-19T15:05:00Z" w16du:dateUtc="2025-11-19T06:05:00Z">
              <w:rPr>
                <w:rFonts w:ascii="Times New Roman" w:hAnsi="Times New Roman" w:cs="メイリオ"/>
                <w:b/>
                <w:color w:val="0070C0"/>
                <w:sz w:val="24"/>
                <w:szCs w:val="24"/>
                <w:lang w:eastAsia="ja-JP"/>
              </w:rPr>
            </w:rPrChange>
          </w:rPr>
          <w:delText>@nms.ac.jp</w:delText>
        </w:r>
      </w:del>
    </w:p>
    <w:p w14:paraId="58BFC885" w14:textId="77777777" w:rsidR="00A326AA" w:rsidRPr="002B40C3" w:rsidRDefault="00A326AA" w:rsidP="00E0307A">
      <w:pPr>
        <w:jc w:val="both"/>
        <w:rPr>
          <w:rFonts w:ascii="Times New Roman" w:hAnsi="Times New Roman" w:cs="メイリオ"/>
          <w:sz w:val="24"/>
          <w:szCs w:val="24"/>
        </w:rPr>
      </w:pPr>
    </w:p>
    <w:p w14:paraId="507C6A9C" w14:textId="77777777" w:rsidR="00A326AA" w:rsidRPr="002B40C3" w:rsidRDefault="00A326AA" w:rsidP="00E0307A">
      <w:pPr>
        <w:jc w:val="both"/>
        <w:rPr>
          <w:rFonts w:ascii="Times New Roman" w:hAnsi="Times New Roman" w:cs="メイリオ"/>
          <w:sz w:val="24"/>
          <w:szCs w:val="24"/>
        </w:rPr>
      </w:pPr>
    </w:p>
    <w:p w14:paraId="5012C9C6" w14:textId="4E483980" w:rsidR="00A326AA" w:rsidRPr="002B40C3" w:rsidRDefault="00A326AA" w:rsidP="001F2369">
      <w:pPr>
        <w:jc w:val="right"/>
        <w:rPr>
          <w:rFonts w:ascii="Times New Roman" w:hAnsi="Times New Roman" w:cs="メイリオ"/>
          <w:b/>
          <w:color w:val="4F81BD" w:themeColor="accent1"/>
          <w:sz w:val="24"/>
          <w:szCs w:val="24"/>
        </w:rPr>
      </w:pPr>
      <w:proofErr w:type="spellStart"/>
      <w:r w:rsidRPr="002B40C3">
        <w:rPr>
          <w:rFonts w:ascii="Times New Roman" w:hAnsi="Times New Roman" w:cs="メイリオ" w:hint="eastAsia"/>
          <w:b/>
          <w:sz w:val="24"/>
          <w:szCs w:val="24"/>
        </w:rPr>
        <w:t>作成日</w:t>
      </w:r>
      <w:proofErr w:type="spellEnd"/>
      <w:r w:rsidRPr="002B40C3">
        <w:rPr>
          <w:rFonts w:ascii="Times New Roman" w:hAnsi="Times New Roman" w:cs="メイリオ" w:hint="eastAsia"/>
          <w:b/>
          <w:sz w:val="24"/>
          <w:szCs w:val="24"/>
        </w:rPr>
        <w:t>：</w:t>
      </w:r>
      <w:r w:rsidRPr="002B40C3">
        <w:rPr>
          <w:rFonts w:ascii="Times New Roman" w:hAnsi="Times New Roman" w:cs="メイリオ"/>
          <w:b/>
          <w:sz w:val="24"/>
          <w:szCs w:val="24"/>
          <w:lang w:eastAsia="ja-JP"/>
        </w:rPr>
        <w:t xml:space="preserve"> </w:t>
      </w:r>
      <w:r w:rsidRPr="002B40C3">
        <w:rPr>
          <w:rFonts w:ascii="Times New Roman" w:hAnsi="Times New Roman" w:cs="メイリオ" w:hint="eastAsia"/>
          <w:b/>
          <w:sz w:val="24"/>
          <w:szCs w:val="24"/>
        </w:rPr>
        <w:t>年</w:t>
      </w:r>
      <w:r w:rsidRPr="002B40C3">
        <w:rPr>
          <w:rFonts w:ascii="Times New Roman" w:hAnsi="Times New Roman" w:cs="メイリオ"/>
          <w:b/>
          <w:sz w:val="24"/>
          <w:szCs w:val="24"/>
          <w:lang w:eastAsia="ja-JP"/>
        </w:rPr>
        <w:t xml:space="preserve"> </w:t>
      </w:r>
      <w:r w:rsidRPr="002B40C3">
        <w:rPr>
          <w:rFonts w:ascii="Times New Roman" w:hAnsi="Times New Roman" w:cs="メイリオ" w:hint="eastAsia"/>
          <w:b/>
          <w:sz w:val="24"/>
          <w:szCs w:val="24"/>
        </w:rPr>
        <w:t>月</w:t>
      </w:r>
      <w:r w:rsidRPr="002B40C3">
        <w:rPr>
          <w:rFonts w:ascii="Times New Roman" w:hAnsi="Times New Roman" w:cs="メイリオ"/>
          <w:b/>
          <w:sz w:val="24"/>
          <w:szCs w:val="24"/>
          <w:lang w:eastAsia="ja-JP"/>
        </w:rPr>
        <w:t xml:space="preserve"> </w:t>
      </w:r>
      <w:r w:rsidRPr="002B40C3">
        <w:rPr>
          <w:rFonts w:ascii="Times New Roman" w:hAnsi="Times New Roman" w:cs="メイリオ" w:hint="eastAsia"/>
          <w:b/>
          <w:sz w:val="24"/>
          <w:szCs w:val="24"/>
        </w:rPr>
        <w:t>日</w:t>
      </w:r>
    </w:p>
    <w:p w14:paraId="0086CBE1" w14:textId="77777777" w:rsidR="0019375D" w:rsidRPr="009C28BB" w:rsidRDefault="0019375D" w:rsidP="001F2369">
      <w:pPr>
        <w:jc w:val="right"/>
        <w:rPr>
          <w:rFonts w:ascii="Times New Roman" w:hAnsi="Times New Roman" w:cs="メイリオ"/>
          <w:b/>
          <w:color w:val="4F81BD" w:themeColor="accent1"/>
          <w:sz w:val="24"/>
          <w:szCs w:val="24"/>
          <w:lang w:eastAsia="ja-JP"/>
        </w:rPr>
      </w:pPr>
      <w:r>
        <w:rPr>
          <w:rFonts w:ascii="Times New Roman" w:hAnsi="Times New Roman" w:cs="メイリオ"/>
          <w:b/>
          <w:sz w:val="24"/>
          <w:szCs w:val="24"/>
          <w:lang w:eastAsia="ja-JP"/>
        </w:rPr>
        <w:t>v</w:t>
      </w:r>
      <w:r>
        <w:rPr>
          <w:rFonts w:ascii="Times New Roman" w:hAnsi="Times New Roman" w:cs="メイリオ" w:hint="eastAsia"/>
          <w:b/>
          <w:sz w:val="24"/>
          <w:szCs w:val="24"/>
          <w:lang w:eastAsia="ja-JP"/>
        </w:rPr>
        <w:t>ersion</w:t>
      </w:r>
      <w:r>
        <w:rPr>
          <w:rFonts w:ascii="Times New Roman" w:hAnsi="Times New Roman" w:cs="メイリオ" w:hint="eastAsia"/>
          <w:b/>
          <w:sz w:val="24"/>
          <w:szCs w:val="24"/>
          <w:lang w:eastAsia="ja-JP"/>
        </w:rPr>
        <w:t>：</w:t>
      </w:r>
      <w:r w:rsidRPr="009C28BB">
        <w:rPr>
          <w:rFonts w:ascii="Times New Roman" w:hAnsi="Times New Roman" w:cs="メイリオ" w:hint="eastAsia"/>
          <w:b/>
          <w:color w:val="0070C0"/>
          <w:sz w:val="24"/>
          <w:szCs w:val="24"/>
          <w:lang w:eastAsia="ja-JP"/>
        </w:rPr>
        <w:t>○</w:t>
      </w:r>
    </w:p>
    <w:p w14:paraId="71466D18" w14:textId="77777777" w:rsidR="00521245" w:rsidRPr="002B40C3" w:rsidRDefault="00521245" w:rsidP="00E0307A">
      <w:pPr>
        <w:widowControl/>
        <w:jc w:val="both"/>
        <w:rPr>
          <w:rFonts w:ascii="Times New Roman" w:hAnsi="Times New Roman" w:cs="メイリオ"/>
          <w:sz w:val="24"/>
          <w:szCs w:val="24"/>
          <w:lang w:eastAsia="ja-JP"/>
        </w:rPr>
      </w:pPr>
      <w:r w:rsidRPr="002B40C3">
        <w:rPr>
          <w:rFonts w:ascii="Times New Roman" w:hAnsi="Times New Roman" w:cs="メイリオ"/>
          <w:sz w:val="24"/>
          <w:szCs w:val="24"/>
          <w:lang w:eastAsia="ja-JP"/>
        </w:rPr>
        <w:br w:type="page"/>
      </w:r>
    </w:p>
    <w:p w14:paraId="74202ECA" w14:textId="75292C8A" w:rsidR="00F778B0" w:rsidRPr="002B40C3" w:rsidRDefault="00F778B0" w:rsidP="00E0307A">
      <w:pPr>
        <w:jc w:val="both"/>
        <w:outlineLvl w:val="0"/>
        <w:rPr>
          <w:rFonts w:ascii="Times New Roman" w:hAnsi="Times New Roman" w:cs="ＭＳ 明朝"/>
          <w:color w:val="000000"/>
          <w:sz w:val="24"/>
          <w:szCs w:val="24"/>
          <w:lang w:eastAsia="ja-JP"/>
        </w:rPr>
      </w:pPr>
      <w:r w:rsidRPr="002B40C3">
        <w:rPr>
          <w:rFonts w:ascii="Times New Roman" w:hAnsi="Times New Roman" w:cs="ＭＳ 明朝"/>
          <w:color w:val="000000"/>
          <w:sz w:val="24"/>
          <w:szCs w:val="24"/>
          <w:lang w:eastAsia="ja-JP"/>
        </w:rPr>
        <w:lastRenderedPageBreak/>
        <w:t xml:space="preserve">1. </w:t>
      </w:r>
      <w:r w:rsidRPr="002B40C3">
        <w:rPr>
          <w:rFonts w:ascii="Times New Roman" w:hAnsi="Times New Roman" w:cs="ＭＳ 明朝" w:hint="eastAsia"/>
          <w:color w:val="000000"/>
          <w:sz w:val="24"/>
          <w:szCs w:val="24"/>
          <w:lang w:eastAsia="ja-JP"/>
        </w:rPr>
        <w:t>研究の実施体制</w:t>
      </w:r>
    </w:p>
    <w:p w14:paraId="7FEB6364" w14:textId="69532B43" w:rsidR="00EB3DFE" w:rsidRPr="002B40C3" w:rsidRDefault="00EB3DFE" w:rsidP="00E0307A">
      <w:pPr>
        <w:jc w:val="both"/>
        <w:rPr>
          <w:rFonts w:ascii="Times New Roman" w:hAnsi="Times New Roman" w:cs="ＭＳ 明朝"/>
          <w:color w:val="FF0000"/>
          <w:sz w:val="21"/>
          <w:szCs w:val="21"/>
          <w:lang w:eastAsia="ja-JP"/>
        </w:rPr>
      </w:pPr>
      <w:r w:rsidRPr="002B40C3">
        <w:rPr>
          <w:rFonts w:ascii="Times New Roman" w:hAnsi="Times New Roman" w:cs="ＭＳ 明朝" w:hint="eastAsia"/>
          <w:color w:val="FF0000"/>
          <w:sz w:val="21"/>
          <w:szCs w:val="21"/>
          <w:lang w:eastAsia="ja-JP"/>
        </w:rPr>
        <w:t>（多機関共同研究の場合）</w:t>
      </w:r>
    </w:p>
    <w:p w14:paraId="2F0123AB" w14:textId="3907350F" w:rsidR="00A54B4D" w:rsidRPr="002B40C3" w:rsidRDefault="00A54B4D" w:rsidP="00E0307A">
      <w:pPr>
        <w:suppressAutoHyphens/>
        <w:overflowPunct w:val="0"/>
        <w:ind w:firstLineChars="100" w:firstLine="210"/>
        <w:jc w:val="both"/>
        <w:textAlignment w:val="baseline"/>
        <w:rPr>
          <w:rFonts w:ascii="Times New Roman" w:hAnsi="Times New Roman"/>
          <w:color w:val="0070C0"/>
          <w:sz w:val="21"/>
          <w:szCs w:val="21"/>
          <w:lang w:eastAsia="ja-JP"/>
        </w:rPr>
      </w:pPr>
      <w:bookmarkStart w:id="84" w:name="_Hlk179534624"/>
      <w:ins w:id="85" w:author="巌 杉谷" w:date="2025-11-19T15:05:00Z" w16du:dateUtc="2025-11-19T06:05:00Z">
        <w:r>
          <w:rPr>
            <w:rFonts w:ascii="Times New Roman" w:hAnsi="Times New Roman" w:hint="eastAsia"/>
            <w:color w:val="0070C0"/>
            <w:sz w:val="21"/>
            <w:szCs w:val="21"/>
            <w:lang w:eastAsia="ja-JP"/>
          </w:rPr>
          <w:t>〇〇</w:t>
        </w:r>
      </w:ins>
      <w:ins w:id="86" w:author="巌 杉谷" w:date="2025-11-19T15:06:00Z" w16du:dateUtc="2025-11-19T06:06:00Z">
        <w:r>
          <w:rPr>
            <w:rFonts w:ascii="Times New Roman" w:hAnsi="Times New Roman" w:hint="eastAsia"/>
            <w:color w:val="0070C0"/>
            <w:sz w:val="21"/>
            <w:szCs w:val="21"/>
            <w:lang w:eastAsia="ja-JP"/>
          </w:rPr>
          <w:t>〇</w:t>
        </w:r>
      </w:ins>
      <w:del w:id="87" w:author="巌 杉谷" w:date="2025-11-19T15:05:00Z" w16du:dateUtc="2025-11-19T06:05:00Z">
        <w:r w:rsidRPr="002B40C3" w:rsidDel="00A54B4D">
          <w:rPr>
            <w:rFonts w:ascii="Times New Roman" w:hAnsi="Times New Roman" w:hint="eastAsia"/>
            <w:color w:val="0070C0"/>
            <w:sz w:val="21"/>
            <w:szCs w:val="21"/>
            <w:lang w:eastAsia="ja-JP"/>
          </w:rPr>
          <w:delText>日本医科大学付属病院</w:delText>
        </w:r>
      </w:del>
      <w:r w:rsidRPr="002B40C3">
        <w:rPr>
          <w:rFonts w:ascii="Times New Roman" w:hAnsi="Times New Roman" w:hint="eastAsia"/>
          <w:color w:val="0070C0"/>
          <w:sz w:val="21"/>
          <w:szCs w:val="21"/>
          <w:lang w:eastAsia="ja-JP"/>
        </w:rPr>
        <w:t>を研究代表機関とする多機関共同研究である。研究代表者は</w:t>
      </w:r>
      <w:del w:id="88" w:author="巌 杉谷" w:date="2025-11-19T15:06:00Z" w16du:dateUtc="2025-11-19T06:06:00Z">
        <w:r w:rsidRPr="002B40C3" w:rsidDel="00A54B4D">
          <w:rPr>
            <w:rFonts w:ascii="Times New Roman" w:hAnsi="Times New Roman" w:hint="eastAsia"/>
            <w:color w:val="0070C0"/>
            <w:sz w:val="21"/>
            <w:szCs w:val="21"/>
            <w:lang w:eastAsia="ja-JP"/>
          </w:rPr>
          <w:delText>日本医科大学付属病院　○○科　○</w:delText>
        </w:r>
      </w:del>
      <w:r w:rsidRPr="002B40C3">
        <w:rPr>
          <w:rFonts w:ascii="Times New Roman" w:hAnsi="Times New Roman" w:hint="eastAsia"/>
          <w:color w:val="0070C0"/>
          <w:sz w:val="21"/>
          <w:szCs w:val="21"/>
          <w:lang w:eastAsia="ja-JP"/>
        </w:rPr>
        <w:t>○○○、研究事務局は</w:t>
      </w:r>
      <w:del w:id="89" w:author="巌 杉谷" w:date="2025-11-19T15:06:00Z" w16du:dateUtc="2025-11-19T06:06:00Z">
        <w:r w:rsidRPr="002B40C3" w:rsidDel="00A54B4D">
          <w:rPr>
            <w:rFonts w:ascii="Times New Roman" w:hAnsi="Times New Roman" w:hint="eastAsia"/>
            <w:color w:val="0070C0"/>
            <w:sz w:val="21"/>
            <w:szCs w:val="21"/>
            <w:lang w:eastAsia="ja-JP"/>
          </w:rPr>
          <w:delText>日本医科大学付属病院　○○科　○</w:delText>
        </w:r>
      </w:del>
      <w:r w:rsidRPr="002B40C3">
        <w:rPr>
          <w:rFonts w:ascii="Times New Roman" w:hAnsi="Times New Roman" w:hint="eastAsia"/>
          <w:color w:val="0070C0"/>
          <w:sz w:val="21"/>
          <w:szCs w:val="21"/>
          <w:lang w:eastAsia="ja-JP"/>
        </w:rPr>
        <w:t>○○○である。</w:t>
      </w:r>
    </w:p>
    <w:p w14:paraId="59C21F5A" w14:textId="77777777" w:rsidR="00A54B4D" w:rsidRPr="002B40C3" w:rsidRDefault="00A54B4D" w:rsidP="00E0307A">
      <w:pPr>
        <w:suppressAutoHyphens/>
        <w:overflowPunct w:val="0"/>
        <w:ind w:firstLineChars="100" w:firstLine="210"/>
        <w:jc w:val="both"/>
        <w:textAlignment w:val="baseline"/>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本研究に参加する各研究機関は研究機関の要件（設備、人員配置、研究者の教育研修、利益相反管理等）を満たしている。</w:t>
      </w:r>
    </w:p>
    <w:p w14:paraId="07399D6F" w14:textId="77777777" w:rsidR="00A54B4D" w:rsidRPr="002B40C3" w:rsidRDefault="00A54B4D" w:rsidP="00E0307A">
      <w:pPr>
        <w:suppressAutoHyphens/>
        <w:overflowPunct w:val="0"/>
        <w:jc w:val="both"/>
        <w:textAlignment w:val="baseline"/>
        <w:rPr>
          <w:rFonts w:ascii="Times New Roman" w:hAnsi="Times New Roman"/>
          <w:color w:val="000000"/>
          <w:sz w:val="21"/>
          <w:szCs w:val="21"/>
          <w:lang w:eastAsia="ja-JP"/>
        </w:rPr>
      </w:pPr>
    </w:p>
    <w:bookmarkEnd w:id="84"/>
    <w:p w14:paraId="164D30F0" w14:textId="77777777" w:rsidR="00F02A34" w:rsidRPr="002B40C3" w:rsidRDefault="00F02A34" w:rsidP="00E0307A">
      <w:pPr>
        <w:ind w:firstLineChars="100" w:firstLine="210"/>
        <w:jc w:val="both"/>
        <w:rPr>
          <w:rFonts w:ascii="Times New Roman" w:hAnsi="Times New Roman"/>
          <w:sz w:val="21"/>
          <w:szCs w:val="21"/>
          <w:lang w:eastAsia="ja-JP"/>
        </w:rPr>
      </w:pPr>
      <w:r w:rsidRPr="002B40C3">
        <w:rPr>
          <w:rFonts w:ascii="Times New Roman" w:hAnsi="Times New Roman"/>
          <w:sz w:val="21"/>
          <w:szCs w:val="21"/>
          <w:lang w:eastAsia="ja-JP"/>
        </w:rPr>
        <w:t>1)</w:t>
      </w:r>
      <w:r w:rsidRPr="002B40C3">
        <w:rPr>
          <w:rFonts w:ascii="Times New Roman" w:hAnsi="Times New Roman" w:hint="eastAsia"/>
          <w:sz w:val="21"/>
          <w:szCs w:val="21"/>
          <w:lang w:eastAsia="ja-JP"/>
        </w:rPr>
        <w:t xml:space="preserve">　研究代表者</w:t>
      </w:r>
    </w:p>
    <w:p w14:paraId="2A5B29A7" w14:textId="77777777" w:rsidR="00F02A34" w:rsidRPr="002B40C3" w:rsidRDefault="00F02A34" w:rsidP="00E0307A">
      <w:pPr>
        <w:suppressAutoHyphens/>
        <w:ind w:leftChars="400" w:left="880"/>
        <w:jc w:val="both"/>
        <w:textAlignment w:val="baseline"/>
        <w:rPr>
          <w:rFonts w:ascii="Times New Roman" w:hAnsi="Times New Roman"/>
          <w:sz w:val="21"/>
          <w:szCs w:val="21"/>
          <w:u w:val="single"/>
          <w:lang w:eastAsia="ja-JP"/>
        </w:rPr>
      </w:pPr>
      <w:r w:rsidRPr="002B40C3">
        <w:rPr>
          <w:rFonts w:ascii="Times New Roman" w:hAnsi="Times New Roman" w:hint="eastAsia"/>
          <w:sz w:val="21"/>
          <w:szCs w:val="21"/>
          <w:u w:val="single"/>
          <w:lang w:eastAsia="ja-JP"/>
        </w:rPr>
        <w:t xml:space="preserve">氏名　　　　　　　　　　　　　　　　　　</w:t>
      </w:r>
    </w:p>
    <w:p w14:paraId="0659A391" w14:textId="4FA5AC90" w:rsidR="00F02A34" w:rsidRPr="002B40C3" w:rsidRDefault="003549BD" w:rsidP="00E0307A">
      <w:pPr>
        <w:suppressAutoHyphens/>
        <w:ind w:leftChars="400" w:left="880"/>
        <w:jc w:val="both"/>
        <w:textAlignment w:val="baseline"/>
        <w:rPr>
          <w:rFonts w:ascii="Times New Roman" w:hAnsi="Times New Roman"/>
          <w:sz w:val="21"/>
          <w:szCs w:val="21"/>
          <w:u w:val="single"/>
          <w:lang w:eastAsia="ja-JP"/>
        </w:rPr>
      </w:pPr>
      <w:r>
        <w:rPr>
          <w:rFonts w:ascii="Times New Roman" w:hAnsi="Times New Roman" w:hint="eastAsia"/>
          <w:sz w:val="21"/>
          <w:szCs w:val="21"/>
          <w:u w:val="single"/>
          <w:lang w:eastAsia="ja-JP"/>
        </w:rPr>
        <w:t>部署</w:t>
      </w:r>
      <w:r w:rsidR="00F02A34" w:rsidRPr="002B40C3">
        <w:rPr>
          <w:rFonts w:ascii="Times New Roman" w:hAnsi="Times New Roman" w:hint="eastAsia"/>
          <w:sz w:val="21"/>
          <w:szCs w:val="21"/>
          <w:u w:val="single"/>
          <w:lang w:eastAsia="ja-JP"/>
        </w:rPr>
        <w:t xml:space="preserve">・職名　　　　　　　　　　　　　　　</w:t>
      </w:r>
    </w:p>
    <w:p w14:paraId="696F17D3" w14:textId="315E21CB" w:rsidR="00F02A34" w:rsidRPr="002B40C3" w:rsidRDefault="00F02A34" w:rsidP="00E0307A">
      <w:pPr>
        <w:suppressAutoHyphens/>
        <w:overflowPunct w:val="0"/>
        <w:jc w:val="both"/>
        <w:textAlignment w:val="baseline"/>
        <w:rPr>
          <w:rFonts w:ascii="Times New Roman" w:hAnsi="Times New Roman"/>
          <w:sz w:val="21"/>
          <w:szCs w:val="21"/>
          <w:lang w:eastAsia="ja-JP"/>
        </w:rPr>
      </w:pPr>
    </w:p>
    <w:p w14:paraId="4419A04A" w14:textId="36E3FF4E" w:rsidR="00F02A34" w:rsidRPr="002B40C3" w:rsidRDefault="00F02A34" w:rsidP="00E0307A">
      <w:pPr>
        <w:suppressAutoHyphens/>
        <w:ind w:firstLineChars="100" w:firstLine="210"/>
        <w:jc w:val="both"/>
        <w:textAlignment w:val="baseline"/>
        <w:rPr>
          <w:rFonts w:ascii="Times New Roman" w:hAnsi="Times New Roman"/>
          <w:sz w:val="21"/>
          <w:szCs w:val="21"/>
          <w:lang w:eastAsia="ja-JP"/>
        </w:rPr>
      </w:pPr>
      <w:r w:rsidRPr="002B40C3">
        <w:rPr>
          <w:rFonts w:ascii="Times New Roman" w:hAnsi="Times New Roman"/>
          <w:sz w:val="21"/>
          <w:szCs w:val="21"/>
          <w:lang w:eastAsia="ja-JP"/>
        </w:rPr>
        <w:t>2)</w:t>
      </w:r>
      <w:r w:rsidRPr="002B40C3">
        <w:rPr>
          <w:rFonts w:ascii="Times New Roman" w:hAnsi="Times New Roman" w:hint="eastAsia"/>
          <w:sz w:val="21"/>
          <w:szCs w:val="21"/>
          <w:lang w:eastAsia="ja-JP"/>
        </w:rPr>
        <w:t xml:space="preserve">　研究事務局</w:t>
      </w:r>
    </w:p>
    <w:p w14:paraId="3D3AF334" w14:textId="77777777" w:rsidR="00F02A34" w:rsidRPr="002B40C3" w:rsidRDefault="00F02A34" w:rsidP="00E0307A">
      <w:pPr>
        <w:suppressAutoHyphens/>
        <w:ind w:leftChars="400" w:left="880"/>
        <w:jc w:val="both"/>
        <w:textAlignment w:val="baseline"/>
        <w:rPr>
          <w:rFonts w:ascii="Times New Roman" w:hAnsi="Times New Roman"/>
          <w:sz w:val="21"/>
          <w:szCs w:val="21"/>
          <w:u w:val="single"/>
          <w:lang w:eastAsia="ja-JP"/>
        </w:rPr>
      </w:pPr>
      <w:r w:rsidRPr="002B40C3">
        <w:rPr>
          <w:rFonts w:ascii="Times New Roman" w:hAnsi="Times New Roman" w:hint="eastAsia"/>
          <w:sz w:val="21"/>
          <w:szCs w:val="21"/>
          <w:u w:val="single"/>
          <w:lang w:eastAsia="ja-JP"/>
        </w:rPr>
        <w:t xml:space="preserve">氏名　　　　　　　　　　　　　　　　　　</w:t>
      </w:r>
    </w:p>
    <w:p w14:paraId="1990F7F2" w14:textId="21D9F28C" w:rsidR="00F02A34" w:rsidRPr="002B40C3" w:rsidRDefault="003549BD" w:rsidP="00E0307A">
      <w:pPr>
        <w:suppressAutoHyphens/>
        <w:ind w:leftChars="400" w:left="880"/>
        <w:jc w:val="both"/>
        <w:textAlignment w:val="baseline"/>
        <w:rPr>
          <w:rFonts w:ascii="Times New Roman" w:hAnsi="Times New Roman"/>
          <w:sz w:val="21"/>
          <w:szCs w:val="21"/>
          <w:u w:val="single"/>
          <w:lang w:eastAsia="ja-JP"/>
        </w:rPr>
      </w:pPr>
      <w:r>
        <w:rPr>
          <w:rFonts w:ascii="Times New Roman" w:hAnsi="Times New Roman" w:hint="eastAsia"/>
          <w:sz w:val="21"/>
          <w:szCs w:val="21"/>
          <w:u w:val="single"/>
          <w:lang w:eastAsia="ja-JP"/>
        </w:rPr>
        <w:t>部署</w:t>
      </w:r>
      <w:r w:rsidR="00F02A34" w:rsidRPr="002B40C3">
        <w:rPr>
          <w:rFonts w:ascii="Times New Roman" w:hAnsi="Times New Roman" w:hint="eastAsia"/>
          <w:sz w:val="21"/>
          <w:szCs w:val="21"/>
          <w:u w:val="single"/>
          <w:lang w:eastAsia="ja-JP"/>
        </w:rPr>
        <w:t xml:space="preserve">・職名　　　　　　　　　　　　　　　</w:t>
      </w:r>
    </w:p>
    <w:p w14:paraId="03433374" w14:textId="11910E57" w:rsidR="00F02A34" w:rsidRPr="002B40C3" w:rsidRDefault="00F02A34" w:rsidP="00E0307A">
      <w:pPr>
        <w:suppressAutoHyphens/>
        <w:overflowPunct w:val="0"/>
        <w:jc w:val="both"/>
        <w:textAlignment w:val="baseline"/>
        <w:rPr>
          <w:rFonts w:ascii="Times New Roman" w:hAnsi="Times New Roman"/>
          <w:color w:val="000000"/>
          <w:sz w:val="21"/>
          <w:szCs w:val="21"/>
          <w:lang w:eastAsia="ja-JP"/>
        </w:rPr>
      </w:pPr>
    </w:p>
    <w:p w14:paraId="76F41293" w14:textId="77777777" w:rsidR="00A326AA" w:rsidRPr="002B40C3" w:rsidRDefault="00A326AA" w:rsidP="00E0307A">
      <w:pPr>
        <w:suppressAutoHyphens/>
        <w:ind w:firstLineChars="100" w:firstLine="210"/>
        <w:jc w:val="both"/>
        <w:textAlignment w:val="baseline"/>
        <w:rPr>
          <w:rFonts w:ascii="Times New Roman" w:hAnsi="Times New Roman"/>
          <w:sz w:val="21"/>
          <w:szCs w:val="21"/>
          <w:lang w:eastAsia="ja-JP"/>
        </w:rPr>
      </w:pPr>
      <w:r w:rsidRPr="002B40C3">
        <w:rPr>
          <w:rFonts w:ascii="Times New Roman" w:hAnsi="Times New Roman"/>
          <w:sz w:val="21"/>
          <w:szCs w:val="21"/>
          <w:lang w:eastAsia="ja-JP"/>
        </w:rPr>
        <w:t>3)</w:t>
      </w:r>
      <w:r w:rsidRPr="002B40C3">
        <w:rPr>
          <w:rFonts w:ascii="Times New Roman" w:hAnsi="Times New Roman" w:hint="eastAsia"/>
          <w:sz w:val="21"/>
          <w:szCs w:val="21"/>
          <w:lang w:eastAsia="ja-JP"/>
        </w:rPr>
        <w:t xml:space="preserve">　</w:t>
      </w:r>
      <w:r w:rsidRPr="002B40C3">
        <w:rPr>
          <w:rFonts w:ascii="Times New Roman" w:hAnsi="Times New Roman" w:hint="eastAsia"/>
          <w:color w:val="000000"/>
          <w:sz w:val="21"/>
          <w:szCs w:val="21"/>
          <w:lang w:eastAsia="ja-JP"/>
        </w:rPr>
        <w:t>参加研究機関</w:t>
      </w:r>
    </w:p>
    <w:p w14:paraId="777739E8" w14:textId="77777777" w:rsidR="001D2431" w:rsidRPr="00881372" w:rsidRDefault="001D2431" w:rsidP="00E0307A">
      <w:pPr>
        <w:ind w:firstLineChars="200" w:firstLine="420"/>
        <w:jc w:val="both"/>
        <w:rPr>
          <w:rFonts w:ascii="Times New Roman" w:hAnsi="Times New Roman"/>
          <w:sz w:val="21"/>
          <w:szCs w:val="21"/>
          <w:lang w:eastAsia="ja-JP"/>
        </w:rPr>
      </w:pPr>
      <w:r w:rsidRPr="00881372">
        <w:rPr>
          <w:rFonts w:ascii="Times New Roman" w:hAnsi="Times New Roman" w:hint="eastAsia"/>
          <w:sz w:val="21"/>
          <w:szCs w:val="21"/>
          <w:lang w:eastAsia="ja-JP"/>
        </w:rPr>
        <w:t>研究機関リスト参照。</w:t>
      </w:r>
    </w:p>
    <w:p w14:paraId="32A20BA9" w14:textId="77777777" w:rsidR="00A326AA" w:rsidRPr="002B40C3" w:rsidRDefault="00A326AA" w:rsidP="00E0307A">
      <w:pPr>
        <w:suppressAutoHyphens/>
        <w:overflowPunct w:val="0"/>
        <w:jc w:val="both"/>
        <w:textAlignment w:val="baseline"/>
        <w:rPr>
          <w:rFonts w:ascii="Times New Roman" w:hAnsi="Times New Roman"/>
          <w:color w:val="000000"/>
          <w:sz w:val="21"/>
          <w:szCs w:val="21"/>
          <w:lang w:eastAsia="ja-JP"/>
        </w:rPr>
      </w:pPr>
    </w:p>
    <w:p w14:paraId="79EF8951" w14:textId="37B53ED6" w:rsidR="00EB3DFE" w:rsidRPr="002B40C3" w:rsidRDefault="00EB3DFE" w:rsidP="00E0307A">
      <w:pPr>
        <w:jc w:val="both"/>
        <w:rPr>
          <w:rFonts w:ascii="Times New Roman" w:hAnsi="Times New Roman" w:cs="ＭＳ 明朝"/>
          <w:color w:val="FF0000"/>
          <w:sz w:val="21"/>
          <w:szCs w:val="21"/>
          <w:lang w:eastAsia="ja-JP"/>
        </w:rPr>
      </w:pPr>
      <w:r w:rsidRPr="002B40C3">
        <w:rPr>
          <w:rFonts w:ascii="Times New Roman" w:hAnsi="Times New Roman" w:cs="ＭＳ 明朝" w:hint="eastAsia"/>
          <w:color w:val="FF0000"/>
          <w:sz w:val="21"/>
          <w:szCs w:val="21"/>
          <w:lang w:eastAsia="ja-JP"/>
        </w:rPr>
        <w:t>（</w:t>
      </w:r>
      <w:r w:rsidRPr="002B40C3">
        <w:rPr>
          <w:rFonts w:ascii="Times New Roman" w:hAnsi="Times New Roman" w:hint="eastAsia"/>
          <w:color w:val="FF0000"/>
          <w:sz w:val="21"/>
          <w:szCs w:val="21"/>
          <w:lang w:eastAsia="ja-JP"/>
        </w:rPr>
        <w:t>単</w:t>
      </w:r>
      <w:r w:rsidRPr="002B40C3">
        <w:rPr>
          <w:rFonts w:ascii="Times New Roman" w:hAnsi="Times New Roman" w:cs="ＭＳ 明朝" w:hint="eastAsia"/>
          <w:color w:val="FF0000"/>
          <w:sz w:val="21"/>
          <w:szCs w:val="21"/>
          <w:lang w:eastAsia="ja-JP"/>
        </w:rPr>
        <w:t>機関研究の場合）</w:t>
      </w:r>
    </w:p>
    <w:p w14:paraId="7573DA8A" w14:textId="47291AA7" w:rsidR="00EB3DFE" w:rsidRPr="002B40C3" w:rsidRDefault="00A54B4D" w:rsidP="00E0307A">
      <w:pPr>
        <w:suppressAutoHyphens/>
        <w:overflowPunct w:val="0"/>
        <w:ind w:firstLineChars="100" w:firstLine="210"/>
        <w:jc w:val="both"/>
        <w:textAlignment w:val="baseline"/>
        <w:rPr>
          <w:rFonts w:ascii="Times New Roman" w:hAnsi="Times New Roman"/>
          <w:color w:val="0070C0"/>
          <w:sz w:val="21"/>
          <w:szCs w:val="21"/>
          <w:lang w:eastAsia="ja-JP"/>
        </w:rPr>
      </w:pPr>
      <w:ins w:id="90" w:author="巌 杉谷" w:date="2025-11-19T15:06:00Z" w16du:dateUtc="2025-11-19T06:06:00Z">
        <w:r>
          <w:rPr>
            <w:rFonts w:ascii="Times New Roman" w:hAnsi="Times New Roman" w:hint="eastAsia"/>
            <w:color w:val="0070C0"/>
            <w:sz w:val="21"/>
            <w:szCs w:val="21"/>
            <w:lang w:eastAsia="ja-JP"/>
          </w:rPr>
          <w:t>〇〇〇</w:t>
        </w:r>
      </w:ins>
      <w:del w:id="91" w:author="巌 杉谷" w:date="2025-11-19T15:06:00Z" w16du:dateUtc="2025-11-19T06:06:00Z">
        <w:r w:rsidR="00EB3DFE" w:rsidRPr="002B40C3" w:rsidDel="00A54B4D">
          <w:rPr>
            <w:rFonts w:ascii="Times New Roman" w:hAnsi="Times New Roman" w:hint="eastAsia"/>
            <w:color w:val="0070C0"/>
            <w:sz w:val="21"/>
            <w:szCs w:val="21"/>
            <w:lang w:eastAsia="ja-JP"/>
          </w:rPr>
          <w:delText>日本医科大学付属病院</w:delText>
        </w:r>
      </w:del>
      <w:r w:rsidR="004F1388" w:rsidRPr="002B40C3">
        <w:rPr>
          <w:rFonts w:ascii="Times New Roman" w:hAnsi="Times New Roman" w:hint="eastAsia"/>
          <w:color w:val="0070C0"/>
          <w:sz w:val="21"/>
          <w:szCs w:val="21"/>
          <w:lang w:eastAsia="ja-JP"/>
        </w:rPr>
        <w:t>で実施</w:t>
      </w:r>
      <w:r w:rsidR="00EB3DFE" w:rsidRPr="002B40C3">
        <w:rPr>
          <w:rFonts w:ascii="Times New Roman" w:hAnsi="Times New Roman" w:hint="eastAsia"/>
          <w:color w:val="0070C0"/>
          <w:sz w:val="21"/>
          <w:szCs w:val="21"/>
          <w:lang w:eastAsia="ja-JP"/>
        </w:rPr>
        <w:t>する単機関研究である。研究責任者</w:t>
      </w:r>
      <w:ins w:id="92" w:author="巌 杉谷" w:date="2025-11-19T15:06:00Z" w16du:dateUtc="2025-11-19T06:06:00Z">
        <w:r>
          <w:rPr>
            <w:rFonts w:ascii="Times New Roman" w:hAnsi="Times New Roman" w:hint="eastAsia"/>
            <w:color w:val="0070C0"/>
            <w:sz w:val="21"/>
            <w:szCs w:val="21"/>
            <w:lang w:eastAsia="ja-JP"/>
          </w:rPr>
          <w:t>は</w:t>
        </w:r>
      </w:ins>
      <w:del w:id="93" w:author="巌 杉谷" w:date="2025-11-19T15:06:00Z" w16du:dateUtc="2025-11-19T06:06:00Z">
        <w:r w:rsidR="00EB3DFE" w:rsidRPr="002B40C3" w:rsidDel="00A54B4D">
          <w:rPr>
            <w:rFonts w:ascii="Times New Roman" w:hAnsi="Times New Roman" w:hint="eastAsia"/>
            <w:color w:val="0070C0"/>
            <w:sz w:val="21"/>
            <w:szCs w:val="21"/>
            <w:lang w:eastAsia="ja-JP"/>
          </w:rPr>
          <w:delText>は○○科　○</w:delText>
        </w:r>
      </w:del>
      <w:r w:rsidR="00EB3DFE" w:rsidRPr="002B40C3">
        <w:rPr>
          <w:rFonts w:ascii="Times New Roman" w:hAnsi="Times New Roman" w:hint="eastAsia"/>
          <w:color w:val="0070C0"/>
          <w:sz w:val="21"/>
          <w:szCs w:val="21"/>
          <w:lang w:eastAsia="ja-JP"/>
        </w:rPr>
        <w:t>○○○、研究事務局は</w:t>
      </w:r>
      <w:del w:id="94" w:author="巌 杉谷" w:date="2025-11-19T15:06:00Z" w16du:dateUtc="2025-11-19T06:06:00Z">
        <w:r w:rsidR="00EB3DFE" w:rsidRPr="002B40C3" w:rsidDel="00A54B4D">
          <w:rPr>
            <w:rFonts w:ascii="Times New Roman" w:hAnsi="Times New Roman" w:hint="eastAsia"/>
            <w:color w:val="0070C0"/>
            <w:sz w:val="21"/>
            <w:szCs w:val="21"/>
            <w:lang w:eastAsia="ja-JP"/>
          </w:rPr>
          <w:delText>○○科　○</w:delText>
        </w:r>
      </w:del>
      <w:r w:rsidR="00EB3DFE" w:rsidRPr="002B40C3">
        <w:rPr>
          <w:rFonts w:ascii="Times New Roman" w:hAnsi="Times New Roman" w:hint="eastAsia"/>
          <w:color w:val="0070C0"/>
          <w:sz w:val="21"/>
          <w:szCs w:val="21"/>
          <w:lang w:eastAsia="ja-JP"/>
        </w:rPr>
        <w:t>○○○である。</w:t>
      </w:r>
    </w:p>
    <w:p w14:paraId="111BEE7C" w14:textId="7798C6FD" w:rsidR="00EB3DFE" w:rsidRPr="002B40C3" w:rsidRDefault="00EB3DFE" w:rsidP="00E0307A">
      <w:pPr>
        <w:suppressAutoHyphens/>
        <w:overflowPunct w:val="0"/>
        <w:ind w:firstLineChars="100" w:firstLine="210"/>
        <w:jc w:val="both"/>
        <w:textAlignment w:val="baseline"/>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本研究に参加する研究機関は研究機関の要件（設備、人員配置、研究者の教育研修、利益相反管理等）を満たしている。</w:t>
      </w:r>
    </w:p>
    <w:p w14:paraId="7893D28C" w14:textId="77777777" w:rsidR="00EB3DFE" w:rsidRPr="002B40C3" w:rsidRDefault="00EB3DFE" w:rsidP="00E0307A">
      <w:pPr>
        <w:suppressAutoHyphens/>
        <w:overflowPunct w:val="0"/>
        <w:jc w:val="both"/>
        <w:textAlignment w:val="baseline"/>
        <w:rPr>
          <w:rFonts w:ascii="Times New Roman" w:hAnsi="Times New Roman"/>
          <w:color w:val="000000"/>
          <w:sz w:val="21"/>
          <w:szCs w:val="21"/>
          <w:lang w:eastAsia="ja-JP"/>
        </w:rPr>
      </w:pPr>
    </w:p>
    <w:p w14:paraId="5A012CC9" w14:textId="0514FE2C" w:rsidR="00EB3DFE" w:rsidRPr="002B40C3" w:rsidRDefault="00EB3DFE" w:rsidP="00E0307A">
      <w:pPr>
        <w:ind w:firstLineChars="100" w:firstLine="210"/>
        <w:jc w:val="both"/>
        <w:rPr>
          <w:rFonts w:ascii="Times New Roman" w:hAnsi="Times New Roman"/>
          <w:sz w:val="21"/>
          <w:szCs w:val="21"/>
          <w:lang w:eastAsia="ja-JP"/>
        </w:rPr>
      </w:pPr>
      <w:r w:rsidRPr="002B40C3">
        <w:rPr>
          <w:rFonts w:ascii="Times New Roman" w:hAnsi="Times New Roman"/>
          <w:sz w:val="21"/>
          <w:szCs w:val="21"/>
          <w:lang w:eastAsia="ja-JP"/>
        </w:rPr>
        <w:t>1)</w:t>
      </w:r>
      <w:r w:rsidRPr="002B40C3">
        <w:rPr>
          <w:rFonts w:ascii="Times New Roman" w:hAnsi="Times New Roman" w:hint="eastAsia"/>
          <w:sz w:val="21"/>
          <w:szCs w:val="21"/>
          <w:lang w:eastAsia="ja-JP"/>
        </w:rPr>
        <w:t xml:space="preserve">　研究責任者</w:t>
      </w:r>
    </w:p>
    <w:p w14:paraId="7A1FF275" w14:textId="77777777" w:rsidR="00EB3DFE" w:rsidRPr="002B40C3" w:rsidRDefault="00EB3DFE" w:rsidP="00E0307A">
      <w:pPr>
        <w:suppressAutoHyphens/>
        <w:ind w:leftChars="400" w:left="880"/>
        <w:jc w:val="both"/>
        <w:textAlignment w:val="baseline"/>
        <w:rPr>
          <w:rFonts w:ascii="Times New Roman" w:hAnsi="Times New Roman"/>
          <w:sz w:val="21"/>
          <w:szCs w:val="21"/>
          <w:u w:val="single"/>
          <w:lang w:eastAsia="ja-JP"/>
        </w:rPr>
      </w:pPr>
      <w:r w:rsidRPr="002B40C3">
        <w:rPr>
          <w:rFonts w:ascii="Times New Roman" w:hAnsi="Times New Roman" w:hint="eastAsia"/>
          <w:sz w:val="21"/>
          <w:szCs w:val="21"/>
          <w:u w:val="single"/>
          <w:lang w:eastAsia="ja-JP"/>
        </w:rPr>
        <w:t xml:space="preserve">氏名　　　　　　　　　　　　　　　　　　</w:t>
      </w:r>
    </w:p>
    <w:p w14:paraId="36A571BC" w14:textId="0680D459" w:rsidR="00EB3DFE" w:rsidRPr="002B40C3" w:rsidRDefault="003549BD" w:rsidP="00E0307A">
      <w:pPr>
        <w:suppressAutoHyphens/>
        <w:ind w:leftChars="400" w:left="880"/>
        <w:jc w:val="both"/>
        <w:textAlignment w:val="baseline"/>
        <w:rPr>
          <w:rFonts w:ascii="Times New Roman" w:hAnsi="Times New Roman"/>
          <w:sz w:val="21"/>
          <w:szCs w:val="21"/>
          <w:u w:val="single"/>
          <w:lang w:eastAsia="ja-JP"/>
        </w:rPr>
      </w:pPr>
      <w:r>
        <w:rPr>
          <w:rFonts w:ascii="Times New Roman" w:hAnsi="Times New Roman" w:hint="eastAsia"/>
          <w:sz w:val="21"/>
          <w:szCs w:val="21"/>
          <w:u w:val="single"/>
          <w:lang w:eastAsia="ja-JP"/>
        </w:rPr>
        <w:t>部署</w:t>
      </w:r>
      <w:r w:rsidR="00EB3DFE" w:rsidRPr="002B40C3">
        <w:rPr>
          <w:rFonts w:ascii="Times New Roman" w:hAnsi="Times New Roman" w:hint="eastAsia"/>
          <w:sz w:val="21"/>
          <w:szCs w:val="21"/>
          <w:u w:val="single"/>
          <w:lang w:eastAsia="ja-JP"/>
        </w:rPr>
        <w:t xml:space="preserve">・職名　　　　　　　　　　　　　　　</w:t>
      </w:r>
    </w:p>
    <w:p w14:paraId="5FAEBCB0" w14:textId="77777777" w:rsidR="007037B4" w:rsidRPr="002B40C3" w:rsidRDefault="007037B4" w:rsidP="00E0307A">
      <w:pPr>
        <w:suppressAutoHyphens/>
        <w:overflowPunct w:val="0"/>
        <w:jc w:val="both"/>
        <w:textAlignment w:val="baseline"/>
        <w:rPr>
          <w:rFonts w:ascii="Times New Roman" w:hAnsi="Times New Roman"/>
          <w:sz w:val="21"/>
          <w:szCs w:val="21"/>
          <w:lang w:eastAsia="ja-JP"/>
        </w:rPr>
      </w:pPr>
    </w:p>
    <w:p w14:paraId="67E89D26" w14:textId="3CB61137" w:rsidR="00EB3DFE" w:rsidRPr="002B40C3" w:rsidRDefault="00224AE4" w:rsidP="00E0307A">
      <w:pPr>
        <w:suppressAutoHyphens/>
        <w:ind w:firstLineChars="100" w:firstLine="210"/>
        <w:jc w:val="both"/>
        <w:textAlignment w:val="baseline"/>
        <w:rPr>
          <w:rFonts w:ascii="Times New Roman" w:hAnsi="Times New Roman"/>
          <w:sz w:val="21"/>
          <w:szCs w:val="21"/>
          <w:lang w:eastAsia="ja-JP"/>
        </w:rPr>
      </w:pPr>
      <w:r w:rsidRPr="002B40C3">
        <w:rPr>
          <w:rFonts w:ascii="Times New Roman" w:hAnsi="Times New Roman"/>
          <w:sz w:val="21"/>
          <w:szCs w:val="21"/>
          <w:lang w:eastAsia="ja-JP"/>
        </w:rPr>
        <w:t>2</w:t>
      </w:r>
      <w:r w:rsidR="00EB3DFE" w:rsidRPr="002B40C3">
        <w:rPr>
          <w:rFonts w:ascii="Times New Roman" w:hAnsi="Times New Roman"/>
          <w:sz w:val="21"/>
          <w:szCs w:val="21"/>
          <w:lang w:eastAsia="ja-JP"/>
        </w:rPr>
        <w:t>)</w:t>
      </w:r>
      <w:r w:rsidR="00EB3DFE" w:rsidRPr="002B40C3">
        <w:rPr>
          <w:rFonts w:ascii="Times New Roman" w:hAnsi="Times New Roman" w:hint="eastAsia"/>
          <w:sz w:val="21"/>
          <w:szCs w:val="21"/>
          <w:lang w:eastAsia="ja-JP"/>
        </w:rPr>
        <w:t xml:space="preserve">　研究事務局</w:t>
      </w:r>
    </w:p>
    <w:p w14:paraId="13F60FBB" w14:textId="77777777" w:rsidR="00EB3DFE" w:rsidRPr="002B40C3" w:rsidRDefault="00EB3DFE" w:rsidP="00E0307A">
      <w:pPr>
        <w:suppressAutoHyphens/>
        <w:ind w:leftChars="400" w:left="880"/>
        <w:jc w:val="both"/>
        <w:textAlignment w:val="baseline"/>
        <w:rPr>
          <w:rFonts w:ascii="Times New Roman" w:hAnsi="Times New Roman"/>
          <w:sz w:val="21"/>
          <w:szCs w:val="21"/>
          <w:u w:val="single"/>
          <w:lang w:eastAsia="ja-JP"/>
        </w:rPr>
      </w:pPr>
      <w:r w:rsidRPr="002B40C3">
        <w:rPr>
          <w:rFonts w:ascii="Times New Roman" w:hAnsi="Times New Roman" w:hint="eastAsia"/>
          <w:sz w:val="21"/>
          <w:szCs w:val="21"/>
          <w:u w:val="single"/>
          <w:lang w:eastAsia="ja-JP"/>
        </w:rPr>
        <w:t xml:space="preserve">氏名　　　　　　　　　　　　　　　　　　</w:t>
      </w:r>
    </w:p>
    <w:p w14:paraId="61C6298F" w14:textId="175F0292" w:rsidR="00EB3DFE" w:rsidRPr="002B40C3" w:rsidRDefault="003549BD" w:rsidP="00E0307A">
      <w:pPr>
        <w:suppressAutoHyphens/>
        <w:ind w:leftChars="400" w:left="880"/>
        <w:jc w:val="both"/>
        <w:textAlignment w:val="baseline"/>
        <w:rPr>
          <w:rFonts w:ascii="Times New Roman" w:hAnsi="Times New Roman"/>
          <w:sz w:val="21"/>
          <w:szCs w:val="21"/>
          <w:u w:val="single"/>
          <w:lang w:eastAsia="ja-JP"/>
        </w:rPr>
      </w:pPr>
      <w:r>
        <w:rPr>
          <w:rFonts w:ascii="Times New Roman" w:hAnsi="Times New Roman" w:hint="eastAsia"/>
          <w:sz w:val="21"/>
          <w:szCs w:val="21"/>
          <w:u w:val="single"/>
          <w:lang w:eastAsia="ja-JP"/>
        </w:rPr>
        <w:t>部署</w:t>
      </w:r>
      <w:r w:rsidR="00EB3DFE" w:rsidRPr="002B40C3">
        <w:rPr>
          <w:rFonts w:ascii="Times New Roman" w:hAnsi="Times New Roman" w:hint="eastAsia"/>
          <w:sz w:val="21"/>
          <w:szCs w:val="21"/>
          <w:u w:val="single"/>
          <w:lang w:eastAsia="ja-JP"/>
        </w:rPr>
        <w:t xml:space="preserve">・職名　　　　　　　　　　　　　　　</w:t>
      </w:r>
    </w:p>
    <w:p w14:paraId="44DF56AF" w14:textId="5BE301E1" w:rsidR="00F02A34" w:rsidRPr="002B40C3" w:rsidRDefault="00F02A34" w:rsidP="00E0307A">
      <w:pPr>
        <w:suppressAutoHyphens/>
        <w:overflowPunct w:val="0"/>
        <w:jc w:val="both"/>
        <w:textAlignment w:val="baseline"/>
        <w:rPr>
          <w:rFonts w:ascii="Times New Roman" w:hAnsi="Times New Roman"/>
          <w:sz w:val="21"/>
          <w:szCs w:val="21"/>
          <w:lang w:eastAsia="ja-JP"/>
        </w:rPr>
      </w:pPr>
    </w:p>
    <w:p w14:paraId="5D9B398B" w14:textId="77777777" w:rsidR="00A326AA" w:rsidRPr="002B40C3" w:rsidRDefault="00A326AA" w:rsidP="00E0307A">
      <w:pPr>
        <w:suppressAutoHyphens/>
        <w:ind w:firstLineChars="100" w:firstLine="210"/>
        <w:jc w:val="both"/>
        <w:textAlignment w:val="baseline"/>
        <w:rPr>
          <w:rFonts w:ascii="Times New Roman" w:hAnsi="Times New Roman"/>
          <w:sz w:val="21"/>
          <w:szCs w:val="21"/>
          <w:lang w:eastAsia="ja-JP"/>
        </w:rPr>
      </w:pPr>
      <w:r w:rsidRPr="002B40C3">
        <w:rPr>
          <w:rFonts w:ascii="Times New Roman" w:hAnsi="Times New Roman"/>
          <w:sz w:val="21"/>
          <w:szCs w:val="21"/>
          <w:lang w:eastAsia="ja-JP"/>
        </w:rPr>
        <w:t>3)</w:t>
      </w:r>
      <w:r w:rsidRPr="002B40C3">
        <w:rPr>
          <w:rFonts w:ascii="Times New Roman" w:hAnsi="Times New Roman" w:hint="eastAsia"/>
          <w:sz w:val="21"/>
          <w:szCs w:val="21"/>
          <w:lang w:eastAsia="ja-JP"/>
        </w:rPr>
        <w:t xml:space="preserve">　</w:t>
      </w:r>
      <w:r w:rsidRPr="002B40C3">
        <w:rPr>
          <w:rFonts w:ascii="Times New Roman" w:hAnsi="Times New Roman" w:hint="eastAsia"/>
          <w:color w:val="000000"/>
          <w:sz w:val="21"/>
          <w:szCs w:val="21"/>
          <w:lang w:eastAsia="ja-JP"/>
        </w:rPr>
        <w:t>参加研究機関</w:t>
      </w:r>
    </w:p>
    <w:p w14:paraId="6C9C8C8F" w14:textId="77777777" w:rsidR="001D2431" w:rsidRPr="00881372" w:rsidRDefault="001D2431" w:rsidP="00E0307A">
      <w:pPr>
        <w:ind w:firstLineChars="200" w:firstLine="420"/>
        <w:jc w:val="both"/>
        <w:rPr>
          <w:rFonts w:ascii="Times New Roman" w:hAnsi="Times New Roman"/>
          <w:sz w:val="21"/>
          <w:szCs w:val="21"/>
          <w:lang w:eastAsia="ja-JP"/>
        </w:rPr>
      </w:pPr>
      <w:r w:rsidRPr="00881372">
        <w:rPr>
          <w:rFonts w:ascii="Times New Roman" w:hAnsi="Times New Roman" w:hint="eastAsia"/>
          <w:sz w:val="21"/>
          <w:szCs w:val="21"/>
          <w:lang w:eastAsia="ja-JP"/>
        </w:rPr>
        <w:t>研究機関リスト参照。</w:t>
      </w:r>
    </w:p>
    <w:p w14:paraId="483814C4" w14:textId="77777777" w:rsidR="00A326AA" w:rsidRPr="002B40C3" w:rsidRDefault="00A326AA" w:rsidP="00E0307A">
      <w:pPr>
        <w:jc w:val="both"/>
        <w:rPr>
          <w:rFonts w:ascii="Times New Roman" w:hAnsi="Times New Roman" w:cs="メイリオ"/>
          <w:sz w:val="21"/>
          <w:szCs w:val="21"/>
          <w:lang w:eastAsia="ja-JP"/>
        </w:rPr>
      </w:pPr>
    </w:p>
    <w:p w14:paraId="5B20E08F" w14:textId="3F211C3F" w:rsidR="00971138" w:rsidRPr="002B40C3" w:rsidRDefault="00F778B0" w:rsidP="00E0307A">
      <w:pPr>
        <w:widowControl/>
        <w:jc w:val="both"/>
        <w:outlineLvl w:val="0"/>
        <w:rPr>
          <w:rFonts w:ascii="Times New Roman" w:hAnsi="Times New Roman" w:cs="メイリオ"/>
          <w:sz w:val="24"/>
          <w:szCs w:val="24"/>
          <w:lang w:eastAsia="ja-JP"/>
        </w:rPr>
      </w:pPr>
      <w:bookmarkStart w:id="95" w:name="_Hlk179535497"/>
      <w:r w:rsidRPr="002B40C3">
        <w:rPr>
          <w:rFonts w:ascii="Times New Roman" w:hAnsi="Times New Roman" w:cs="メイリオ"/>
          <w:sz w:val="24"/>
          <w:szCs w:val="24"/>
          <w:lang w:eastAsia="ja-JP"/>
        </w:rPr>
        <w:t>2</w:t>
      </w:r>
      <w:r w:rsidR="0087305C" w:rsidRPr="002B40C3">
        <w:rPr>
          <w:rFonts w:ascii="Times New Roman" w:hAnsi="Times New Roman" w:cs="メイリオ"/>
          <w:sz w:val="24"/>
          <w:szCs w:val="24"/>
          <w:lang w:eastAsia="ja-JP"/>
        </w:rPr>
        <w:t xml:space="preserve">. </w:t>
      </w:r>
      <w:r w:rsidR="00971138" w:rsidRPr="002B40C3">
        <w:rPr>
          <w:rFonts w:ascii="Times New Roman" w:hAnsi="Times New Roman" w:cs="メイリオ" w:hint="eastAsia"/>
          <w:sz w:val="24"/>
          <w:szCs w:val="24"/>
          <w:lang w:eastAsia="ja-JP"/>
        </w:rPr>
        <w:t>研究の背</w:t>
      </w:r>
      <w:bookmarkStart w:id="96" w:name="_Hlk72940161"/>
      <w:r w:rsidR="00971138" w:rsidRPr="002B40C3">
        <w:rPr>
          <w:rFonts w:ascii="Times New Roman" w:hAnsi="Times New Roman" w:cs="メイリオ" w:hint="eastAsia"/>
          <w:sz w:val="24"/>
          <w:szCs w:val="24"/>
          <w:lang w:eastAsia="ja-JP"/>
        </w:rPr>
        <w:t>景</w:t>
      </w:r>
      <w:bookmarkEnd w:id="96"/>
    </w:p>
    <w:tbl>
      <w:tblPr>
        <w:tblStyle w:val="ab"/>
        <w:tblW w:w="0" w:type="auto"/>
        <w:tblLook w:val="04A0" w:firstRow="1" w:lastRow="0" w:firstColumn="1" w:lastColumn="0" w:noHBand="0" w:noVBand="1"/>
      </w:tblPr>
      <w:tblGrid>
        <w:gridCol w:w="8494"/>
      </w:tblGrid>
      <w:tr w:rsidR="007037B4" w:rsidRPr="002B40C3" w14:paraId="02F1D744" w14:textId="77777777" w:rsidTr="00AE55CB">
        <w:tc>
          <w:tcPr>
            <w:tcW w:w="8494" w:type="dxa"/>
            <w:tcBorders>
              <w:top w:val="single" w:sz="4" w:space="0" w:color="FF0000"/>
              <w:left w:val="single" w:sz="4" w:space="0" w:color="FF0000"/>
              <w:bottom w:val="single" w:sz="4" w:space="0" w:color="FF0000"/>
              <w:right w:val="single" w:sz="4" w:space="0" w:color="FF0000"/>
            </w:tcBorders>
          </w:tcPr>
          <w:bookmarkEnd w:id="95"/>
          <w:p w14:paraId="3E3E0648" w14:textId="68C1FE0B" w:rsidR="007037B4" w:rsidRPr="002B40C3" w:rsidRDefault="004F1388" w:rsidP="00E0307A">
            <w:pPr>
              <w:pStyle w:val="a9"/>
              <w:numPr>
                <w:ilvl w:val="0"/>
                <w:numId w:val="54"/>
              </w:numPr>
              <w:overflowPunct w:val="0"/>
              <w:ind w:leftChars="0"/>
              <w:textAlignment w:val="baseline"/>
              <w:rPr>
                <w:rFonts w:ascii="Times New Roman" w:hAnsi="Times New Roman" w:cs="ＭＳ 明朝"/>
                <w:color w:val="FF0000"/>
                <w:szCs w:val="21"/>
              </w:rPr>
            </w:pPr>
            <w:r w:rsidRPr="002B40C3">
              <w:rPr>
                <w:rFonts w:ascii="Times New Roman" w:hAnsi="Times New Roman" w:cs="ＭＳ 明朝" w:hint="eastAsia"/>
                <w:color w:val="FF0000"/>
                <w:szCs w:val="21"/>
              </w:rPr>
              <w:t>本研究を計画するに至った経緯、本研究で解決したい課題、本研究を行うことにより</w:t>
            </w:r>
            <w:r w:rsidRPr="002B40C3">
              <w:rPr>
                <w:rFonts w:ascii="Times New Roman" w:hAnsi="Times New Roman" w:cs="ＭＳ 明朝" w:hint="eastAsia"/>
                <w:color w:val="FF0000"/>
                <w:szCs w:val="21"/>
              </w:rPr>
              <w:lastRenderedPageBreak/>
              <w:t>得られる知見の重要性等について、</w:t>
            </w:r>
            <w:r w:rsidR="007037B4" w:rsidRPr="002B40C3">
              <w:rPr>
                <w:rFonts w:ascii="Times New Roman" w:hAnsi="Times New Roman" w:cs="ＭＳ 明朝" w:hint="eastAsia"/>
                <w:color w:val="FF0000"/>
                <w:szCs w:val="21"/>
              </w:rPr>
              <w:t>研究対象とする疾患の発現状況、</w:t>
            </w:r>
            <w:r w:rsidRPr="002B40C3">
              <w:rPr>
                <w:rFonts w:ascii="Times New Roman" w:hAnsi="Times New Roman" w:cs="ＭＳ 明朝" w:hint="eastAsia"/>
                <w:color w:val="FF0000"/>
                <w:szCs w:val="21"/>
              </w:rPr>
              <w:t>当該</w:t>
            </w:r>
            <w:r w:rsidR="007037B4" w:rsidRPr="002B40C3">
              <w:rPr>
                <w:rFonts w:ascii="Times New Roman" w:hAnsi="Times New Roman" w:cs="ＭＳ 明朝" w:hint="eastAsia"/>
                <w:color w:val="FF0000"/>
                <w:szCs w:val="21"/>
              </w:rPr>
              <w:t>疾患を取り巻く環境、現在の治療方法（薬剤・医療機器）とその満足度、診療ガイドライン等に</w:t>
            </w:r>
            <w:r w:rsidRPr="002B40C3">
              <w:rPr>
                <w:rFonts w:ascii="Times New Roman" w:hAnsi="Times New Roman" w:cs="ＭＳ 明朝" w:hint="eastAsia"/>
                <w:color w:val="FF0000"/>
                <w:szCs w:val="21"/>
              </w:rPr>
              <w:t>言及した上で</w:t>
            </w:r>
            <w:r w:rsidR="007037B4" w:rsidRPr="002B40C3">
              <w:rPr>
                <w:rFonts w:ascii="Times New Roman" w:hAnsi="Times New Roman" w:cs="ＭＳ 明朝" w:hint="eastAsia"/>
                <w:color w:val="FF0000"/>
                <w:szCs w:val="21"/>
              </w:rPr>
              <w:t>記載すること。</w:t>
            </w:r>
          </w:p>
          <w:p w14:paraId="3C7C2DB2" w14:textId="65A48776" w:rsidR="004F1388" w:rsidRPr="002B40C3" w:rsidRDefault="004F1388" w:rsidP="00E0307A">
            <w:pPr>
              <w:pStyle w:val="a9"/>
              <w:numPr>
                <w:ilvl w:val="0"/>
                <w:numId w:val="54"/>
              </w:numPr>
              <w:overflowPunct w:val="0"/>
              <w:ind w:leftChars="0"/>
              <w:textAlignment w:val="baseline"/>
              <w:rPr>
                <w:rFonts w:ascii="Times New Roman" w:hAnsi="Times New Roman" w:cs="ＭＳ 明朝"/>
                <w:color w:val="FF0000"/>
                <w:szCs w:val="21"/>
              </w:rPr>
            </w:pPr>
            <w:r w:rsidRPr="002B40C3">
              <w:rPr>
                <w:rFonts w:ascii="Times New Roman" w:hAnsi="Times New Roman" w:cs="ＭＳ 明朝" w:hint="eastAsia"/>
                <w:color w:val="FF0000"/>
                <w:szCs w:val="21"/>
              </w:rPr>
              <w:t>過去の研究成果を引用する場合は、参考文献として引用するとともに、「</w:t>
            </w:r>
            <w:r w:rsidRPr="002B40C3">
              <w:rPr>
                <w:rFonts w:ascii="Times New Roman" w:hAnsi="Times New Roman" w:cs="ＭＳ 明朝"/>
                <w:color w:val="FF0000"/>
                <w:szCs w:val="21"/>
              </w:rPr>
              <w:t>1</w:t>
            </w:r>
            <w:r w:rsidR="007F255D" w:rsidRPr="002B40C3">
              <w:rPr>
                <w:rFonts w:ascii="Times New Roman" w:hAnsi="Times New Roman" w:cs="ＭＳ 明朝"/>
                <w:color w:val="FF0000"/>
                <w:szCs w:val="21"/>
              </w:rPr>
              <w:t>4</w:t>
            </w:r>
            <w:r w:rsidRPr="002B40C3">
              <w:rPr>
                <w:rFonts w:ascii="Times New Roman" w:hAnsi="Times New Roman" w:cs="ＭＳ 明朝"/>
                <w:color w:val="FF0000"/>
                <w:szCs w:val="21"/>
              </w:rPr>
              <w:t xml:space="preserve">. </w:t>
            </w:r>
            <w:r w:rsidRPr="002B40C3">
              <w:rPr>
                <w:rFonts w:ascii="Times New Roman" w:hAnsi="Times New Roman" w:cs="ＭＳ 明朝" w:hint="eastAsia"/>
                <w:color w:val="FF0000"/>
                <w:szCs w:val="21"/>
              </w:rPr>
              <w:t>参考文献」に記載すること。</w:t>
            </w:r>
          </w:p>
        </w:tc>
      </w:tr>
    </w:tbl>
    <w:p w14:paraId="465A2163" w14:textId="77777777" w:rsidR="00F778B0" w:rsidRPr="002B40C3" w:rsidRDefault="00F778B0" w:rsidP="00E0307A">
      <w:pPr>
        <w:jc w:val="both"/>
        <w:rPr>
          <w:rFonts w:ascii="Times New Roman" w:hAnsi="Times New Roman"/>
          <w:sz w:val="21"/>
          <w:szCs w:val="21"/>
          <w:lang w:eastAsia="ja-JP"/>
        </w:rPr>
      </w:pPr>
    </w:p>
    <w:p w14:paraId="00C8B181" w14:textId="56D84B40" w:rsidR="00971138" w:rsidRPr="002B40C3" w:rsidRDefault="00F778B0" w:rsidP="00E0307A">
      <w:pPr>
        <w:widowControl/>
        <w:jc w:val="both"/>
        <w:outlineLvl w:val="0"/>
        <w:rPr>
          <w:rFonts w:ascii="Times New Roman" w:hAnsi="Times New Roman" w:cs="メイリオ"/>
          <w:sz w:val="24"/>
          <w:szCs w:val="24"/>
        </w:rPr>
      </w:pPr>
      <w:bookmarkStart w:id="97" w:name="_Hlk179535389"/>
      <w:r w:rsidRPr="002B40C3">
        <w:rPr>
          <w:rFonts w:ascii="Times New Roman" w:hAnsi="Times New Roman" w:cs="メイリオ"/>
          <w:sz w:val="24"/>
          <w:szCs w:val="24"/>
          <w:lang w:eastAsia="ja-JP"/>
        </w:rPr>
        <w:t>3</w:t>
      </w:r>
      <w:r w:rsidR="0087305C" w:rsidRPr="002B40C3">
        <w:rPr>
          <w:rFonts w:ascii="Times New Roman" w:hAnsi="Times New Roman" w:cs="メイリオ"/>
          <w:sz w:val="24"/>
          <w:szCs w:val="24"/>
          <w:lang w:eastAsia="ja-JP"/>
        </w:rPr>
        <w:t xml:space="preserve">. </w:t>
      </w:r>
      <w:proofErr w:type="spellStart"/>
      <w:r w:rsidR="00971138" w:rsidRPr="002B40C3">
        <w:rPr>
          <w:rFonts w:ascii="Times New Roman" w:hAnsi="Times New Roman" w:cs="メイリオ" w:hint="eastAsia"/>
          <w:sz w:val="24"/>
          <w:szCs w:val="24"/>
        </w:rPr>
        <w:t>研究の目的</w:t>
      </w:r>
      <w:proofErr w:type="spellEnd"/>
    </w:p>
    <w:tbl>
      <w:tblPr>
        <w:tblStyle w:val="ab"/>
        <w:tblW w:w="0" w:type="auto"/>
        <w:tblLook w:val="04A0" w:firstRow="1" w:lastRow="0" w:firstColumn="1" w:lastColumn="0" w:noHBand="0" w:noVBand="1"/>
      </w:tblPr>
      <w:tblGrid>
        <w:gridCol w:w="8494"/>
      </w:tblGrid>
      <w:tr w:rsidR="004851A0" w:rsidRPr="002B40C3" w14:paraId="18F1CD66" w14:textId="77777777" w:rsidTr="00AE55CB">
        <w:tc>
          <w:tcPr>
            <w:tcW w:w="8494" w:type="dxa"/>
            <w:tcBorders>
              <w:top w:val="single" w:sz="4" w:space="0" w:color="FF0000"/>
              <w:left w:val="single" w:sz="4" w:space="0" w:color="FF0000"/>
              <w:bottom w:val="single" w:sz="4" w:space="0" w:color="FF0000"/>
              <w:right w:val="single" w:sz="4" w:space="0" w:color="FF0000"/>
            </w:tcBorders>
          </w:tcPr>
          <w:bookmarkEnd w:id="97"/>
          <w:p w14:paraId="5F32E452" w14:textId="77777777" w:rsidR="004851A0" w:rsidRPr="002B40C3" w:rsidRDefault="004851A0" w:rsidP="00E0307A">
            <w:pPr>
              <w:pStyle w:val="a9"/>
              <w:numPr>
                <w:ilvl w:val="0"/>
                <w:numId w:val="55"/>
              </w:numPr>
              <w:overflowPunct w:val="0"/>
              <w:ind w:leftChars="0"/>
              <w:textAlignment w:val="baseline"/>
              <w:rPr>
                <w:rFonts w:ascii="Times New Roman" w:hAnsi="Times New Roman" w:cs="ＭＳ 明朝"/>
                <w:color w:val="FF0000"/>
                <w:szCs w:val="21"/>
              </w:rPr>
            </w:pPr>
            <w:r w:rsidRPr="002B40C3">
              <w:rPr>
                <w:rFonts w:ascii="Times New Roman" w:hAnsi="Times New Roman" w:cs="ＭＳ 明朝" w:hint="eastAsia"/>
                <w:color w:val="FF0000"/>
                <w:szCs w:val="21"/>
              </w:rPr>
              <w:t>本研究を実施する目的について簡潔に記載すること。</w:t>
            </w:r>
          </w:p>
          <w:p w14:paraId="554D7E44" w14:textId="6227AFE4" w:rsidR="004851A0" w:rsidRPr="002B40C3" w:rsidRDefault="004851A0" w:rsidP="00E0307A">
            <w:pPr>
              <w:pStyle w:val="a9"/>
              <w:numPr>
                <w:ilvl w:val="0"/>
                <w:numId w:val="55"/>
              </w:numPr>
              <w:overflowPunct w:val="0"/>
              <w:ind w:leftChars="0"/>
              <w:textAlignment w:val="baseline"/>
              <w:rPr>
                <w:rFonts w:ascii="Times New Roman" w:hAnsi="Times New Roman" w:cs="ＭＳ 明朝"/>
                <w:color w:val="FF0000"/>
                <w:szCs w:val="21"/>
              </w:rPr>
            </w:pPr>
            <w:r w:rsidRPr="002B40C3">
              <w:rPr>
                <w:rFonts w:ascii="Times New Roman" w:hAnsi="Times New Roman" w:cs="ＭＳ 明朝" w:hint="eastAsia"/>
                <w:color w:val="FF0000"/>
                <w:szCs w:val="21"/>
              </w:rPr>
              <w:t>主たる目的は、主要評価項目の結果により示すことができる必要がある。</w:t>
            </w:r>
          </w:p>
        </w:tc>
      </w:tr>
    </w:tbl>
    <w:p w14:paraId="49D1D352" w14:textId="2968ED62" w:rsidR="004851A0" w:rsidRPr="002B40C3" w:rsidRDefault="004851A0" w:rsidP="00E0307A">
      <w:pPr>
        <w:widowControl/>
        <w:ind w:firstLineChars="100" w:firstLine="210"/>
        <w:jc w:val="both"/>
        <w:rPr>
          <w:rFonts w:ascii="Times New Roman" w:hAnsi="Times New Roman" w:cs="メイリオ"/>
          <w:color w:val="0070C0"/>
          <w:sz w:val="21"/>
          <w:szCs w:val="21"/>
          <w:lang w:eastAsia="ja-JP"/>
        </w:rPr>
      </w:pPr>
      <w:r w:rsidRPr="002B40C3">
        <w:rPr>
          <w:rFonts w:ascii="Times New Roman" w:hAnsi="Times New Roman" w:cs="メイリオ" w:hint="eastAsia"/>
          <w:color w:val="0070C0"/>
          <w:sz w:val="21"/>
          <w:szCs w:val="21"/>
          <w:lang w:eastAsia="ja-JP"/>
        </w:rPr>
        <w:t>●●による○○疾患に対する有効性</w:t>
      </w:r>
      <w:r w:rsidR="000212F5" w:rsidRPr="002B40C3">
        <w:rPr>
          <w:rFonts w:ascii="Times New Roman" w:hAnsi="Times New Roman" w:cs="メイリオ" w:hint="eastAsia"/>
          <w:color w:val="0070C0"/>
          <w:sz w:val="21"/>
          <w:szCs w:val="21"/>
          <w:lang w:eastAsia="ja-JP"/>
        </w:rPr>
        <w:t>及び安全性</w:t>
      </w:r>
      <w:r w:rsidRPr="002B40C3">
        <w:rPr>
          <w:rFonts w:ascii="Times New Roman" w:hAnsi="Times New Roman" w:cs="メイリオ" w:hint="eastAsia"/>
          <w:color w:val="0070C0"/>
          <w:sz w:val="21"/>
          <w:szCs w:val="21"/>
          <w:lang w:eastAsia="ja-JP"/>
        </w:rPr>
        <w:t>について、△△と比較する。</w:t>
      </w:r>
    </w:p>
    <w:p w14:paraId="4B09879E" w14:textId="77777777" w:rsidR="003C5317" w:rsidRPr="002B40C3" w:rsidRDefault="003C5317" w:rsidP="00E0307A">
      <w:pPr>
        <w:jc w:val="both"/>
        <w:rPr>
          <w:rFonts w:ascii="Times New Roman" w:hAnsi="Times New Roman"/>
          <w:color w:val="4F81BD" w:themeColor="accent1"/>
          <w:lang w:eastAsia="ja-JP"/>
        </w:rPr>
      </w:pPr>
    </w:p>
    <w:p w14:paraId="0F8B6C81" w14:textId="45B9B6DB" w:rsidR="00971138" w:rsidRPr="002B40C3" w:rsidRDefault="00F778B0" w:rsidP="00E0307A">
      <w:pPr>
        <w:widowControl/>
        <w:jc w:val="both"/>
        <w:outlineLvl w:val="0"/>
        <w:rPr>
          <w:rFonts w:ascii="Times New Roman" w:hAnsi="Times New Roman" w:cs="メイリオ"/>
          <w:kern w:val="2"/>
          <w:sz w:val="24"/>
          <w:szCs w:val="24"/>
          <w:lang w:eastAsia="ja-JP"/>
        </w:rPr>
      </w:pPr>
      <w:r w:rsidRPr="002B40C3">
        <w:rPr>
          <w:rFonts w:ascii="Times New Roman" w:hAnsi="Times New Roman" w:cs="メイリオ"/>
          <w:sz w:val="24"/>
          <w:szCs w:val="24"/>
          <w:lang w:eastAsia="ja-JP"/>
        </w:rPr>
        <w:t>4</w:t>
      </w:r>
      <w:r w:rsidR="0087305C" w:rsidRPr="002B40C3">
        <w:rPr>
          <w:rFonts w:ascii="Times New Roman" w:hAnsi="Times New Roman" w:cs="メイリオ"/>
          <w:sz w:val="24"/>
          <w:szCs w:val="24"/>
          <w:lang w:eastAsia="ja-JP"/>
        </w:rPr>
        <w:t xml:space="preserve">. </w:t>
      </w:r>
      <w:r w:rsidR="00971138" w:rsidRPr="002B40C3">
        <w:rPr>
          <w:rFonts w:ascii="Times New Roman" w:hAnsi="Times New Roman" w:cs="メイリオ" w:hint="eastAsia"/>
          <w:kern w:val="2"/>
          <w:sz w:val="24"/>
          <w:szCs w:val="24"/>
          <w:lang w:eastAsia="ja-JP"/>
        </w:rPr>
        <w:t>研究計画</w:t>
      </w:r>
    </w:p>
    <w:p w14:paraId="5F759FEE" w14:textId="68D8D5ED" w:rsidR="0087305C" w:rsidRPr="002B40C3" w:rsidRDefault="00A6381D" w:rsidP="00E0307A">
      <w:pPr>
        <w:widowControl/>
        <w:jc w:val="both"/>
        <w:outlineLvl w:val="1"/>
        <w:rPr>
          <w:rFonts w:ascii="Times New Roman" w:hAnsi="Times New Roman" w:cs="メイリオ"/>
          <w:lang w:eastAsia="ja-JP"/>
        </w:rPr>
      </w:pPr>
      <w:r w:rsidRPr="002B40C3">
        <w:rPr>
          <w:rFonts w:ascii="Times New Roman" w:hAnsi="Times New Roman" w:cs="メイリオ"/>
          <w:lang w:eastAsia="ja-JP"/>
        </w:rPr>
        <w:t>4.</w:t>
      </w:r>
      <w:r w:rsidR="0087305C" w:rsidRPr="002B40C3">
        <w:rPr>
          <w:rFonts w:ascii="Times New Roman" w:hAnsi="Times New Roman" w:cs="メイリオ"/>
          <w:lang w:eastAsia="ja-JP"/>
        </w:rPr>
        <w:t xml:space="preserve">1 </w:t>
      </w:r>
      <w:r w:rsidR="00971138" w:rsidRPr="002B40C3">
        <w:rPr>
          <w:rFonts w:ascii="Times New Roman" w:hAnsi="Times New Roman" w:cs="メイリオ" w:hint="eastAsia"/>
          <w:lang w:eastAsia="ja-JP"/>
        </w:rPr>
        <w:t>研究デザイン</w:t>
      </w:r>
    </w:p>
    <w:tbl>
      <w:tblPr>
        <w:tblStyle w:val="ab"/>
        <w:tblW w:w="0" w:type="auto"/>
        <w:tblLook w:val="04A0" w:firstRow="1" w:lastRow="0" w:firstColumn="1" w:lastColumn="0" w:noHBand="0" w:noVBand="1"/>
      </w:tblPr>
      <w:tblGrid>
        <w:gridCol w:w="8494"/>
      </w:tblGrid>
      <w:tr w:rsidR="003C746F" w:rsidRPr="002B40C3" w14:paraId="43A251B7" w14:textId="77777777" w:rsidTr="00AE55CB">
        <w:tc>
          <w:tcPr>
            <w:tcW w:w="8494" w:type="dxa"/>
            <w:tcBorders>
              <w:top w:val="single" w:sz="4" w:space="0" w:color="FF0000"/>
              <w:left w:val="single" w:sz="4" w:space="0" w:color="FF0000"/>
              <w:bottom w:val="single" w:sz="4" w:space="0" w:color="FF0000"/>
              <w:right w:val="single" w:sz="4" w:space="0" w:color="FF0000"/>
            </w:tcBorders>
          </w:tcPr>
          <w:p w14:paraId="197CBED0" w14:textId="70A119F1" w:rsidR="004851A0" w:rsidRPr="002B40C3" w:rsidRDefault="004851A0" w:rsidP="00E0307A">
            <w:pPr>
              <w:pStyle w:val="a9"/>
              <w:numPr>
                <w:ilvl w:val="0"/>
                <w:numId w:val="56"/>
              </w:numPr>
              <w:overflowPunct w:val="0"/>
              <w:ind w:leftChars="0"/>
              <w:textAlignment w:val="baseline"/>
              <w:rPr>
                <w:rFonts w:ascii="Times New Roman" w:hAnsi="Times New Roman" w:cs="ＭＳ 明朝"/>
                <w:color w:val="FF0000"/>
                <w:szCs w:val="21"/>
              </w:rPr>
            </w:pPr>
            <w:r w:rsidRPr="002B40C3">
              <w:rPr>
                <w:rFonts w:ascii="Times New Roman" w:hAnsi="Times New Roman" w:cs="ＭＳ 明朝" w:hint="eastAsia"/>
                <w:color w:val="FF0000"/>
                <w:szCs w:val="21"/>
              </w:rPr>
              <w:t>研究デザインについて</w:t>
            </w:r>
            <w:r w:rsidR="0070659B" w:rsidRPr="002B40C3">
              <w:rPr>
                <w:rFonts w:ascii="Times New Roman" w:hAnsi="Times New Roman" w:cs="ＭＳ 明朝" w:hint="eastAsia"/>
                <w:color w:val="FF0000"/>
                <w:szCs w:val="21"/>
              </w:rPr>
              <w:t>、</w:t>
            </w:r>
            <w:r w:rsidR="00F05161" w:rsidRPr="002B40C3">
              <w:rPr>
                <w:rFonts w:ascii="Times New Roman" w:hAnsi="Times New Roman" w:cs="ＭＳ 明朝" w:hint="eastAsia"/>
                <w:color w:val="FF0000"/>
                <w:szCs w:val="21"/>
              </w:rPr>
              <w:t>可能であれば</w:t>
            </w:r>
            <w:r w:rsidR="0070659B" w:rsidRPr="002B40C3">
              <w:rPr>
                <w:rFonts w:ascii="Times New Roman" w:hAnsi="Times New Roman" w:cs="ＭＳ 明朝" w:hint="eastAsia"/>
                <w:color w:val="FF0000"/>
                <w:szCs w:val="21"/>
              </w:rPr>
              <w:t>図</w:t>
            </w:r>
            <w:r w:rsidR="000212F5" w:rsidRPr="002B40C3">
              <w:rPr>
                <w:rFonts w:ascii="Times New Roman" w:hAnsi="Times New Roman" w:cs="ＭＳ 明朝" w:hint="eastAsia"/>
                <w:color w:val="FF0000"/>
                <w:szCs w:val="21"/>
              </w:rPr>
              <w:t>又はフローチャート</w:t>
            </w:r>
            <w:r w:rsidR="0070659B" w:rsidRPr="002B40C3">
              <w:rPr>
                <w:rFonts w:ascii="Times New Roman" w:hAnsi="Times New Roman" w:cs="ＭＳ 明朝" w:hint="eastAsia"/>
                <w:color w:val="FF0000"/>
                <w:szCs w:val="21"/>
              </w:rPr>
              <w:t>を用いて</w:t>
            </w:r>
            <w:r w:rsidRPr="002B40C3">
              <w:rPr>
                <w:rFonts w:ascii="Times New Roman" w:hAnsi="Times New Roman" w:cs="ＭＳ 明朝" w:hint="eastAsia"/>
                <w:color w:val="FF0000"/>
                <w:szCs w:val="21"/>
              </w:rPr>
              <w:t>記載すること。</w:t>
            </w:r>
          </w:p>
          <w:p w14:paraId="049ED6A8" w14:textId="434FA09A" w:rsidR="004F1388" w:rsidRPr="006F061C" w:rsidRDefault="004F1388" w:rsidP="00E0307A">
            <w:pPr>
              <w:pStyle w:val="a9"/>
              <w:numPr>
                <w:ilvl w:val="0"/>
                <w:numId w:val="56"/>
              </w:numPr>
              <w:overflowPunct w:val="0"/>
              <w:ind w:leftChars="0"/>
              <w:textAlignment w:val="baseline"/>
              <w:rPr>
                <w:rFonts w:ascii="Times New Roman" w:hAnsi="Times New Roman" w:cs="ＭＳ 明朝"/>
                <w:color w:val="FF0000"/>
                <w:szCs w:val="21"/>
              </w:rPr>
            </w:pPr>
            <w:r w:rsidRPr="006F061C">
              <w:rPr>
                <w:rFonts w:ascii="Times New Roman" w:hAnsi="Times New Roman" w:cs="ＭＳ 明朝" w:hint="eastAsia"/>
                <w:color w:val="FF0000"/>
                <w:szCs w:val="21"/>
              </w:rPr>
              <w:t>既存試料・情報を用いる研究の場合、研究開始時点で既に存在する試料・情報のみを用いる研究か、その後に発生する既存試料・情報も用いる研究かがわかるように記載すること。</w:t>
            </w:r>
            <w:r w:rsidR="006F061C" w:rsidRPr="006F061C">
              <w:rPr>
                <w:rFonts w:ascii="Times New Roman" w:hAnsi="Times New Roman" w:cs="ＭＳ 明朝" w:hint="eastAsia"/>
                <w:color w:val="FF0000"/>
                <w:szCs w:val="21"/>
              </w:rPr>
              <w:t>研究目的でない医療のため患者（研究対象者）から取得された試料（いわゆる残余検体）又は情報（診療記録に記録された診療情報や診療の過程で得られた検査データ等）は、患者（研究対象者）から取得した時期が</w:t>
            </w:r>
            <w:r w:rsidR="006F061C" w:rsidRPr="00172585">
              <w:rPr>
                <w:rFonts w:ascii="Times New Roman" w:hAnsi="Times New Roman" w:cs="ＭＳ 明朝" w:hint="eastAsia"/>
                <w:b/>
                <w:color w:val="FF0000"/>
                <w:szCs w:val="21"/>
                <w:u w:val="single"/>
              </w:rPr>
              <w:t>研究計画書の作成以降であっても「既存試料・情報」に該当する</w:t>
            </w:r>
            <w:r w:rsidR="006F061C" w:rsidRPr="006F061C">
              <w:rPr>
                <w:rFonts w:ascii="Times New Roman" w:hAnsi="Times New Roman" w:cs="ＭＳ 明朝" w:hint="eastAsia"/>
                <w:color w:val="FF0000"/>
                <w:szCs w:val="21"/>
              </w:rPr>
              <w:t>。</w:t>
            </w:r>
          </w:p>
          <w:p w14:paraId="7B7E9EE3" w14:textId="20D58031" w:rsidR="004F1388" w:rsidRPr="002B40C3" w:rsidRDefault="004F1388" w:rsidP="00E0307A">
            <w:pPr>
              <w:pStyle w:val="a9"/>
              <w:numPr>
                <w:ilvl w:val="0"/>
                <w:numId w:val="56"/>
              </w:numPr>
              <w:overflowPunct w:val="0"/>
              <w:ind w:leftChars="0"/>
              <w:textAlignment w:val="baseline"/>
              <w:rPr>
                <w:rFonts w:ascii="Times New Roman" w:hAnsi="Times New Roman" w:cs="ＭＳ 明朝"/>
                <w:color w:val="FF0000"/>
                <w:szCs w:val="21"/>
              </w:rPr>
            </w:pPr>
            <w:r w:rsidRPr="002B40C3">
              <w:rPr>
                <w:rFonts w:ascii="Times New Roman" w:hAnsi="Times New Roman" w:cs="ＭＳ 明朝" w:hint="eastAsia"/>
                <w:color w:val="FF0000"/>
                <w:szCs w:val="21"/>
              </w:rPr>
              <w:t>別の研究で取得した試料・情報を二次利用する場合には、当該研究の研究計画書、説明文書及び同意書を提出すること。</w:t>
            </w:r>
          </w:p>
        </w:tc>
      </w:tr>
    </w:tbl>
    <w:p w14:paraId="21A3D3DF" w14:textId="77777777" w:rsidR="009A5981" w:rsidRPr="002B40C3" w:rsidRDefault="009A5981" w:rsidP="00E0307A">
      <w:pPr>
        <w:widowControl/>
        <w:jc w:val="both"/>
        <w:rPr>
          <w:rFonts w:ascii="Times New Roman" w:hAnsi="Times New Roman"/>
          <w:color w:val="0070C0"/>
          <w:szCs w:val="21"/>
          <w:lang w:eastAsia="ja-JP"/>
        </w:rPr>
      </w:pPr>
    </w:p>
    <w:p w14:paraId="2503C5B7" w14:textId="23D3FEA1" w:rsidR="009A5981" w:rsidRPr="002B40C3" w:rsidRDefault="00A6381D" w:rsidP="00E0307A">
      <w:pPr>
        <w:widowControl/>
        <w:jc w:val="both"/>
        <w:outlineLvl w:val="1"/>
        <w:rPr>
          <w:rFonts w:ascii="Times New Roman" w:hAnsi="Times New Roman" w:cs="メイリオ"/>
          <w:lang w:eastAsia="ja-JP"/>
        </w:rPr>
      </w:pPr>
      <w:r w:rsidRPr="002B40C3">
        <w:rPr>
          <w:rFonts w:ascii="Times New Roman" w:hAnsi="Times New Roman" w:cs="メイリオ"/>
          <w:lang w:eastAsia="ja-JP"/>
        </w:rPr>
        <w:t>4.</w:t>
      </w:r>
      <w:r w:rsidR="009A5981" w:rsidRPr="002B40C3">
        <w:rPr>
          <w:rFonts w:ascii="Times New Roman" w:hAnsi="Times New Roman" w:cs="メイリオ"/>
          <w:lang w:eastAsia="ja-JP"/>
        </w:rPr>
        <w:t xml:space="preserve">2 </w:t>
      </w:r>
      <w:r w:rsidR="009A5981" w:rsidRPr="002B40C3">
        <w:rPr>
          <w:rFonts w:ascii="Times New Roman" w:hAnsi="Times New Roman" w:cs="メイリオ" w:hint="eastAsia"/>
          <w:lang w:eastAsia="ja-JP"/>
        </w:rPr>
        <w:t>目標症例数</w:t>
      </w:r>
    </w:p>
    <w:tbl>
      <w:tblPr>
        <w:tblW w:w="5000" w:type="pct"/>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8494"/>
      </w:tblGrid>
      <w:tr w:rsidR="009A5981" w:rsidRPr="002B40C3" w14:paraId="2B52B42E" w14:textId="77777777" w:rsidTr="0071038B">
        <w:tc>
          <w:tcPr>
            <w:tcW w:w="5000" w:type="pct"/>
            <w:tcBorders>
              <w:top w:val="single" w:sz="4" w:space="0" w:color="FF0000"/>
              <w:left w:val="single" w:sz="4" w:space="0" w:color="FF0000"/>
              <w:bottom w:val="single" w:sz="4" w:space="0" w:color="FF0000"/>
              <w:right w:val="single" w:sz="4" w:space="0" w:color="FF0000"/>
            </w:tcBorders>
            <w:hideMark/>
          </w:tcPr>
          <w:p w14:paraId="39F0B7E1" w14:textId="0DB390E2" w:rsidR="009A5981" w:rsidRPr="002B40C3" w:rsidRDefault="009A5981" w:rsidP="00E0307A">
            <w:pPr>
              <w:pStyle w:val="a9"/>
              <w:numPr>
                <w:ilvl w:val="0"/>
                <w:numId w:val="56"/>
              </w:numPr>
              <w:ind w:leftChars="0"/>
              <w:rPr>
                <w:rFonts w:ascii="Times New Roman" w:hAnsi="Times New Roman"/>
                <w:color w:val="FF0000"/>
                <w:szCs w:val="21"/>
              </w:rPr>
            </w:pPr>
            <w:bookmarkStart w:id="98" w:name="_Hlk96594530"/>
            <w:r w:rsidRPr="002B40C3">
              <w:rPr>
                <w:rFonts w:ascii="Times New Roman" w:hAnsi="Times New Roman" w:hint="eastAsia"/>
                <w:color w:val="FF0000"/>
                <w:szCs w:val="21"/>
              </w:rPr>
              <w:t>総研究対象者数</w:t>
            </w:r>
            <w:r w:rsidR="00712A6A" w:rsidRPr="002B40C3">
              <w:rPr>
                <w:rFonts w:ascii="Times New Roman" w:hAnsi="Times New Roman" w:hint="eastAsia"/>
                <w:color w:val="FF0000"/>
                <w:szCs w:val="21"/>
              </w:rPr>
              <w:t>及び</w:t>
            </w:r>
            <w:r w:rsidRPr="002B40C3">
              <w:rPr>
                <w:rFonts w:ascii="Times New Roman" w:hAnsi="Times New Roman" w:hint="eastAsia"/>
                <w:color w:val="FF0000"/>
                <w:szCs w:val="21"/>
              </w:rPr>
              <w:t>該当する場合には投与群ごとの研究対象者数について記載すること。</w:t>
            </w:r>
          </w:p>
          <w:p w14:paraId="5A476D1B" w14:textId="77777777" w:rsidR="004F1388" w:rsidRPr="002B40C3" w:rsidRDefault="004F1388" w:rsidP="00E0307A">
            <w:pPr>
              <w:pStyle w:val="a9"/>
              <w:numPr>
                <w:ilvl w:val="0"/>
                <w:numId w:val="56"/>
              </w:numPr>
              <w:ind w:leftChars="0"/>
              <w:rPr>
                <w:rFonts w:ascii="Times New Roman" w:hAnsi="Times New Roman"/>
                <w:color w:val="FF0000"/>
                <w:szCs w:val="21"/>
              </w:rPr>
            </w:pPr>
            <w:r w:rsidRPr="002B40C3">
              <w:rPr>
                <w:rFonts w:ascii="Times New Roman" w:hAnsi="Times New Roman" w:cs="ＭＳ 明朝" w:hint="eastAsia"/>
                <w:color w:val="FF0000"/>
                <w:szCs w:val="21"/>
              </w:rPr>
              <w:t>研究対象とする</w:t>
            </w:r>
            <w:r w:rsidRPr="002B40C3">
              <w:rPr>
                <w:rFonts w:ascii="Times New Roman" w:hAnsi="Times New Roman" w:hint="eastAsia"/>
                <w:color w:val="FF0000"/>
                <w:szCs w:val="21"/>
              </w:rPr>
              <w:t>疾患における過去の研究での登録実績に基づいて記載すること。該当するデータがない場合、年間適格患者数等から推定した結果を記載すること。</w:t>
            </w:r>
          </w:p>
          <w:p w14:paraId="34653FF0" w14:textId="0131992D" w:rsidR="004F1388" w:rsidRPr="002B40C3" w:rsidRDefault="004F1388" w:rsidP="00E0307A">
            <w:pPr>
              <w:pStyle w:val="a9"/>
              <w:numPr>
                <w:ilvl w:val="0"/>
                <w:numId w:val="56"/>
              </w:numPr>
              <w:ind w:leftChars="0"/>
              <w:rPr>
                <w:rFonts w:ascii="Times New Roman" w:hAnsi="Times New Roman"/>
                <w:color w:val="FF0000"/>
                <w:szCs w:val="21"/>
              </w:rPr>
            </w:pPr>
            <w:r w:rsidRPr="002B40C3">
              <w:rPr>
                <w:rFonts w:ascii="Times New Roman" w:hAnsi="Times New Roman" w:hint="eastAsia"/>
                <w:color w:val="FF0000"/>
                <w:szCs w:val="21"/>
              </w:rPr>
              <w:t>統計学的な根拠によらずに研究対象者数を設定する場合、その旨を記載すること。</w:t>
            </w:r>
          </w:p>
        </w:tc>
        <w:bookmarkEnd w:id="98"/>
      </w:tr>
    </w:tbl>
    <w:p w14:paraId="7570042D" w14:textId="5E8B2B62" w:rsidR="009A5981" w:rsidRPr="002B40C3" w:rsidRDefault="009A5981" w:rsidP="00E0307A">
      <w:pPr>
        <w:ind w:firstLineChars="100" w:firstLine="210"/>
        <w:jc w:val="both"/>
        <w:rPr>
          <w:rFonts w:ascii="Times New Roman" w:hAnsi="Times New Roman"/>
          <w:sz w:val="21"/>
          <w:szCs w:val="21"/>
          <w:lang w:eastAsia="ja-JP"/>
        </w:rPr>
      </w:pPr>
      <w:r w:rsidRPr="002B40C3">
        <w:rPr>
          <w:rFonts w:ascii="Times New Roman" w:hAnsi="Times New Roman" w:hint="eastAsia"/>
          <w:sz w:val="21"/>
          <w:szCs w:val="21"/>
          <w:lang w:eastAsia="ja-JP"/>
        </w:rPr>
        <w:t>本研究の目標症例数</w:t>
      </w:r>
      <w:r w:rsidR="00712A6A" w:rsidRPr="002B40C3">
        <w:rPr>
          <w:rFonts w:ascii="Times New Roman" w:hAnsi="Times New Roman" w:hint="eastAsia"/>
          <w:sz w:val="21"/>
          <w:szCs w:val="21"/>
          <w:lang w:eastAsia="ja-JP"/>
        </w:rPr>
        <w:t>及び</w:t>
      </w:r>
      <w:r w:rsidRPr="002B40C3">
        <w:rPr>
          <w:rFonts w:ascii="Times New Roman" w:hAnsi="Times New Roman" w:hint="eastAsia"/>
          <w:sz w:val="21"/>
          <w:szCs w:val="21"/>
          <w:lang w:eastAsia="ja-JP"/>
        </w:rPr>
        <w:t>各群の症例数は以下の</w:t>
      </w:r>
      <w:r w:rsidR="001D2431">
        <w:rPr>
          <w:rFonts w:ascii="Times New Roman" w:hAnsi="Times New Roman" w:hint="eastAsia"/>
          <w:sz w:val="21"/>
          <w:szCs w:val="21"/>
          <w:lang w:eastAsia="ja-JP"/>
        </w:rPr>
        <w:t>とお</w:t>
      </w:r>
      <w:r w:rsidRPr="002B40C3">
        <w:rPr>
          <w:rFonts w:ascii="Times New Roman" w:hAnsi="Times New Roman" w:hint="eastAsia"/>
          <w:sz w:val="21"/>
          <w:szCs w:val="21"/>
          <w:lang w:eastAsia="ja-JP"/>
        </w:rPr>
        <w:t>りである。</w:t>
      </w:r>
    </w:p>
    <w:p w14:paraId="4271E817" w14:textId="02E420AA" w:rsidR="009A5981" w:rsidRPr="002B40C3" w:rsidRDefault="009A5981" w:rsidP="00E0307A">
      <w:pPr>
        <w:ind w:firstLineChars="100" w:firstLine="210"/>
        <w:jc w:val="both"/>
        <w:rPr>
          <w:rFonts w:ascii="Times New Roman" w:hAnsi="Times New Roman"/>
          <w:sz w:val="21"/>
          <w:szCs w:val="21"/>
          <w:lang w:eastAsia="ja-JP"/>
        </w:rPr>
      </w:pPr>
      <w:bookmarkStart w:id="99" w:name="_Hlk179539066"/>
      <w:r w:rsidRPr="002B40C3">
        <w:rPr>
          <w:rFonts w:ascii="Times New Roman" w:hAnsi="Times New Roman" w:hint="eastAsia"/>
          <w:sz w:val="21"/>
          <w:szCs w:val="21"/>
          <w:lang w:eastAsia="ja-JP"/>
        </w:rPr>
        <w:t>研究全体の症例数：</w:t>
      </w:r>
      <w:r w:rsidRPr="002B40C3">
        <w:rPr>
          <w:rFonts w:ascii="Times New Roman" w:hAnsi="Times New Roman" w:hint="eastAsia"/>
          <w:color w:val="0070C0"/>
          <w:sz w:val="21"/>
          <w:szCs w:val="21"/>
          <w:lang w:eastAsia="ja-JP"/>
        </w:rPr>
        <w:t>計</w:t>
      </w:r>
      <w:r w:rsidRPr="002B40C3">
        <w:rPr>
          <w:rFonts w:ascii="Times New Roman" w:hAnsi="Times New Roman"/>
          <w:color w:val="0070C0"/>
          <w:sz w:val="21"/>
          <w:szCs w:val="21"/>
          <w:lang w:eastAsia="ja-JP"/>
        </w:rPr>
        <w:t>XX</w:t>
      </w:r>
      <w:r w:rsidRPr="002B40C3">
        <w:rPr>
          <w:rFonts w:ascii="Times New Roman" w:hAnsi="Times New Roman" w:hint="eastAsia"/>
          <w:color w:val="0070C0"/>
          <w:sz w:val="21"/>
          <w:szCs w:val="21"/>
          <w:lang w:eastAsia="ja-JP"/>
        </w:rPr>
        <w:t>例（</w:t>
      </w:r>
      <w:r w:rsidRPr="002B40C3">
        <w:rPr>
          <w:rFonts w:ascii="Times New Roman" w:hAnsi="Times New Roman"/>
          <w:color w:val="0070C0"/>
          <w:sz w:val="21"/>
          <w:szCs w:val="21"/>
          <w:lang w:eastAsia="ja-JP"/>
        </w:rPr>
        <w:t>1</w:t>
      </w:r>
      <w:r w:rsidRPr="002B40C3">
        <w:rPr>
          <w:rFonts w:ascii="Times New Roman" w:hAnsi="Times New Roman" w:hint="eastAsia"/>
          <w:color w:val="0070C0"/>
          <w:sz w:val="21"/>
          <w:szCs w:val="21"/>
          <w:lang w:eastAsia="ja-JP"/>
        </w:rPr>
        <w:t>群あたり</w:t>
      </w:r>
      <w:r w:rsidRPr="002B40C3">
        <w:rPr>
          <w:rFonts w:ascii="Times New Roman" w:hAnsi="Times New Roman"/>
          <w:color w:val="0070C0"/>
          <w:sz w:val="21"/>
          <w:szCs w:val="21"/>
          <w:lang w:eastAsia="ja-JP"/>
        </w:rPr>
        <w:t>X</w:t>
      </w:r>
      <w:r w:rsidRPr="002B40C3">
        <w:rPr>
          <w:rFonts w:ascii="Times New Roman" w:hAnsi="Times New Roman" w:hint="eastAsia"/>
          <w:color w:val="0070C0"/>
          <w:sz w:val="21"/>
          <w:szCs w:val="21"/>
          <w:lang w:eastAsia="ja-JP"/>
        </w:rPr>
        <w:t>例）</w:t>
      </w:r>
    </w:p>
    <w:bookmarkEnd w:id="99"/>
    <w:p w14:paraId="733E976B" w14:textId="77777777" w:rsidR="009A5981" w:rsidRPr="002B40C3" w:rsidRDefault="009A5981" w:rsidP="00E0307A">
      <w:pPr>
        <w:jc w:val="both"/>
        <w:rPr>
          <w:rFonts w:ascii="Times New Roman" w:hAnsi="Times New Roman"/>
          <w:sz w:val="21"/>
          <w:szCs w:val="21"/>
          <w:lang w:eastAsia="ja-JP"/>
        </w:rPr>
      </w:pPr>
    </w:p>
    <w:p w14:paraId="4343CD1C" w14:textId="77777777" w:rsidR="009A5981" w:rsidRPr="002B40C3" w:rsidRDefault="009A5981" w:rsidP="00E0307A">
      <w:pPr>
        <w:jc w:val="both"/>
        <w:rPr>
          <w:rFonts w:ascii="Times New Roman" w:hAnsi="Times New Roman"/>
          <w:sz w:val="21"/>
          <w:szCs w:val="21"/>
          <w:lang w:eastAsia="ja-JP"/>
        </w:rPr>
      </w:pPr>
      <w:r w:rsidRPr="002B40C3">
        <w:rPr>
          <w:rFonts w:ascii="Times New Roman" w:hAnsi="Times New Roman" w:hint="eastAsia"/>
          <w:sz w:val="21"/>
          <w:szCs w:val="21"/>
          <w:lang w:eastAsia="ja-JP"/>
        </w:rPr>
        <w:t>【目標症例数の設定根拠】</w:t>
      </w:r>
    </w:p>
    <w:p w14:paraId="1B207654" w14:textId="4E7B9AAA" w:rsidR="009A5981" w:rsidRPr="002B40C3" w:rsidRDefault="009A5981" w:rsidP="00E0307A">
      <w:pPr>
        <w:ind w:firstLineChars="100" w:firstLine="210"/>
        <w:jc w:val="both"/>
        <w:rPr>
          <w:rFonts w:ascii="Times New Roman" w:hAnsi="Times New Roman"/>
          <w:color w:val="0070C0"/>
          <w:sz w:val="21"/>
          <w:szCs w:val="21"/>
          <w:lang w:eastAsia="ja-JP"/>
        </w:rPr>
      </w:pPr>
      <w:bookmarkStart w:id="100" w:name="_Hlk179539170"/>
      <w:r w:rsidRPr="002B40C3">
        <w:rPr>
          <w:rFonts w:ascii="Times New Roman" w:hAnsi="Times New Roman" w:hint="eastAsia"/>
          <w:color w:val="0070C0"/>
          <w:sz w:val="21"/>
          <w:szCs w:val="21"/>
          <w:lang w:eastAsia="ja-JP"/>
        </w:rPr>
        <w:t>目標症例数の設定について、</w:t>
      </w:r>
      <w:r w:rsidR="00DB0A75" w:rsidRPr="002B40C3">
        <w:rPr>
          <w:rFonts w:ascii="Times New Roman" w:hAnsi="Times New Roman" w:hint="eastAsia"/>
          <w:color w:val="0070C0"/>
          <w:sz w:val="21"/>
          <w:szCs w:val="21"/>
          <w:lang w:eastAsia="ja-JP"/>
        </w:rPr>
        <w:t>「</w:t>
      </w:r>
      <w:r w:rsidR="00DB0A75" w:rsidRPr="002B40C3">
        <w:rPr>
          <w:rFonts w:ascii="Times New Roman" w:hAnsi="Times New Roman"/>
          <w:color w:val="0070C0"/>
          <w:sz w:val="21"/>
          <w:szCs w:val="21"/>
          <w:lang w:eastAsia="ja-JP"/>
        </w:rPr>
        <w:t>5</w:t>
      </w:r>
      <w:r w:rsidRPr="002B40C3">
        <w:rPr>
          <w:rFonts w:ascii="Times New Roman" w:hAnsi="Times New Roman"/>
          <w:color w:val="0070C0"/>
          <w:sz w:val="21"/>
          <w:szCs w:val="21"/>
          <w:lang w:eastAsia="ja-JP"/>
        </w:rPr>
        <w:t>.2</w:t>
      </w:r>
      <w:r w:rsidRPr="002B40C3">
        <w:rPr>
          <w:rFonts w:ascii="Times New Roman" w:hAnsi="Times New Roman" w:hint="eastAsia"/>
          <w:color w:val="0070C0"/>
          <w:sz w:val="21"/>
          <w:szCs w:val="21"/>
          <w:lang w:eastAsia="ja-JP"/>
        </w:rPr>
        <w:t>目標症例数の設定根拠</w:t>
      </w:r>
      <w:r w:rsidR="00DB0A75" w:rsidRPr="002B40C3">
        <w:rPr>
          <w:rFonts w:ascii="Times New Roman" w:hAnsi="Times New Roman" w:hint="eastAsia"/>
          <w:color w:val="0070C0"/>
          <w:sz w:val="21"/>
          <w:szCs w:val="21"/>
          <w:lang w:eastAsia="ja-JP"/>
        </w:rPr>
        <w:t>」</w:t>
      </w:r>
      <w:r w:rsidRPr="002B40C3">
        <w:rPr>
          <w:rFonts w:ascii="Times New Roman" w:hAnsi="Times New Roman" w:hint="eastAsia"/>
          <w:color w:val="0070C0"/>
          <w:sz w:val="21"/>
          <w:szCs w:val="21"/>
          <w:lang w:eastAsia="ja-JP"/>
        </w:rPr>
        <w:t>に記載した。</w:t>
      </w:r>
    </w:p>
    <w:bookmarkEnd w:id="100"/>
    <w:p w14:paraId="47682F1C" w14:textId="77777777" w:rsidR="009A5981" w:rsidRPr="002B40C3" w:rsidRDefault="009A5981" w:rsidP="00E0307A">
      <w:pPr>
        <w:jc w:val="both"/>
        <w:rPr>
          <w:rFonts w:ascii="Times New Roman" w:hAnsi="Times New Roman"/>
          <w:szCs w:val="21"/>
          <w:lang w:eastAsia="ja-JP"/>
        </w:rPr>
      </w:pPr>
    </w:p>
    <w:p w14:paraId="71C5BD6A" w14:textId="19ED4917" w:rsidR="00871057" w:rsidRPr="002B40C3" w:rsidRDefault="00A6381D" w:rsidP="00E0307A">
      <w:pPr>
        <w:widowControl/>
        <w:jc w:val="both"/>
        <w:outlineLvl w:val="1"/>
        <w:rPr>
          <w:rFonts w:ascii="Times New Roman" w:hAnsi="Times New Roman" w:cs="メイリオ"/>
          <w:lang w:eastAsia="ja-JP"/>
        </w:rPr>
      </w:pPr>
      <w:bookmarkStart w:id="101" w:name="_Hlk88132356"/>
      <w:r w:rsidRPr="002B40C3">
        <w:rPr>
          <w:rFonts w:ascii="Times New Roman" w:hAnsi="Times New Roman" w:cs="メイリオ"/>
          <w:lang w:eastAsia="ja-JP"/>
        </w:rPr>
        <w:t>4.</w:t>
      </w:r>
      <w:r w:rsidR="00D50F2A" w:rsidRPr="002B40C3">
        <w:rPr>
          <w:rFonts w:ascii="Times New Roman" w:hAnsi="Times New Roman" w:cs="メイリオ"/>
          <w:lang w:eastAsia="ja-JP"/>
        </w:rPr>
        <w:t>3</w:t>
      </w:r>
      <w:r w:rsidR="00871057" w:rsidRPr="002B40C3">
        <w:rPr>
          <w:rFonts w:ascii="Times New Roman" w:hAnsi="Times New Roman" w:cs="メイリオ"/>
          <w:lang w:eastAsia="ja-JP"/>
        </w:rPr>
        <w:t xml:space="preserve"> </w:t>
      </w:r>
      <w:r w:rsidR="00871057" w:rsidRPr="002B40C3">
        <w:rPr>
          <w:rFonts w:ascii="Times New Roman" w:hAnsi="Times New Roman" w:cs="メイリオ" w:hint="eastAsia"/>
          <w:lang w:eastAsia="ja-JP"/>
        </w:rPr>
        <w:t>研究期間</w:t>
      </w:r>
    </w:p>
    <w:tbl>
      <w:tblPr>
        <w:tblStyle w:val="ab"/>
        <w:tblW w:w="5000" w:type="pct"/>
        <w:tblLook w:val="04A0" w:firstRow="1" w:lastRow="0" w:firstColumn="1" w:lastColumn="0" w:noHBand="0" w:noVBand="1"/>
      </w:tblPr>
      <w:tblGrid>
        <w:gridCol w:w="8494"/>
      </w:tblGrid>
      <w:tr w:rsidR="003C746F" w:rsidRPr="002B40C3" w14:paraId="49278084" w14:textId="77777777" w:rsidTr="0071038B">
        <w:tc>
          <w:tcPr>
            <w:tcW w:w="5000" w:type="pct"/>
            <w:tcBorders>
              <w:top w:val="single" w:sz="4" w:space="0" w:color="FF0000"/>
              <w:left w:val="single" w:sz="4" w:space="0" w:color="FF0000"/>
              <w:bottom w:val="single" w:sz="4" w:space="0" w:color="FF0000"/>
              <w:right w:val="single" w:sz="4" w:space="0" w:color="FF0000"/>
            </w:tcBorders>
          </w:tcPr>
          <w:p w14:paraId="45A0E96B" w14:textId="50B91A31" w:rsidR="003C746F" w:rsidRPr="002B40C3" w:rsidRDefault="003C746F" w:rsidP="00E0307A">
            <w:pPr>
              <w:pStyle w:val="a9"/>
              <w:widowControl/>
              <w:numPr>
                <w:ilvl w:val="0"/>
                <w:numId w:val="56"/>
              </w:numPr>
              <w:ind w:leftChars="0"/>
              <w:rPr>
                <w:rFonts w:ascii="Times New Roman" w:hAnsi="Times New Roman" w:cs="メイリオ"/>
                <w:szCs w:val="21"/>
              </w:rPr>
            </w:pPr>
            <w:r w:rsidRPr="002B40C3">
              <w:rPr>
                <w:rFonts w:ascii="Times New Roman" w:hAnsi="Times New Roman" w:hint="eastAsia"/>
                <w:color w:val="FF0000"/>
                <w:szCs w:val="21"/>
              </w:rPr>
              <w:lastRenderedPageBreak/>
              <w:t>最終研究対象者の登録から研究終了までの期間が長期間である場合や抗癌剤等研究薬の最終投与から研究計画書で定める観察期間が長期間に及ぶ場合には、登録期間や観察期間を設定すること。</w:t>
            </w:r>
          </w:p>
        </w:tc>
      </w:tr>
    </w:tbl>
    <w:p w14:paraId="6A7AE236" w14:textId="725FC306" w:rsidR="007928AF" w:rsidRPr="002B40C3" w:rsidRDefault="007928AF" w:rsidP="00E0307A">
      <w:pPr>
        <w:ind w:firstLineChars="100" w:firstLine="210"/>
        <w:jc w:val="both"/>
        <w:rPr>
          <w:rFonts w:ascii="Times New Roman" w:hAnsi="Times New Roman"/>
          <w:sz w:val="21"/>
          <w:szCs w:val="21"/>
          <w:lang w:eastAsia="ja-JP"/>
        </w:rPr>
      </w:pPr>
      <w:r w:rsidRPr="002B40C3">
        <w:rPr>
          <w:rFonts w:ascii="Times New Roman" w:hAnsi="Times New Roman" w:hint="eastAsia"/>
          <w:color w:val="000000"/>
          <w:sz w:val="21"/>
          <w:szCs w:val="21"/>
          <w:lang w:eastAsia="ja-JP"/>
        </w:rPr>
        <w:t>研究期間：</w:t>
      </w:r>
      <w:r w:rsidRPr="002B40C3">
        <w:rPr>
          <w:rFonts w:ascii="Times New Roman" w:hAnsi="Times New Roman" w:hint="eastAsia"/>
          <w:color w:val="0070C0"/>
          <w:sz w:val="21"/>
          <w:szCs w:val="21"/>
          <w:lang w:eastAsia="ja-JP"/>
        </w:rPr>
        <w:t>研究機関の長の実施許可日から</w:t>
      </w:r>
      <w:r w:rsidRPr="002B40C3">
        <w:rPr>
          <w:rFonts w:ascii="Times New Roman" w:hAnsi="Times New Roman"/>
          <w:color w:val="0070C0"/>
          <w:sz w:val="21"/>
          <w:szCs w:val="21"/>
          <w:lang w:eastAsia="ja-JP"/>
        </w:rPr>
        <w:t>20</w:t>
      </w:r>
      <w:bookmarkStart w:id="102" w:name="_Hlk96594767"/>
      <w:r w:rsidRPr="002B40C3">
        <w:rPr>
          <w:rFonts w:ascii="Times New Roman" w:hAnsi="Times New Roman"/>
          <w:color w:val="0070C0"/>
          <w:sz w:val="21"/>
          <w:szCs w:val="21"/>
          <w:lang w:eastAsia="ja-JP"/>
        </w:rPr>
        <w:t>XX</w:t>
      </w:r>
      <w:bookmarkEnd w:id="102"/>
      <w:r w:rsidRPr="002B40C3">
        <w:rPr>
          <w:rFonts w:ascii="Times New Roman" w:hAnsi="Times New Roman" w:hint="eastAsia"/>
          <w:color w:val="0070C0"/>
          <w:sz w:val="21"/>
          <w:szCs w:val="21"/>
          <w:lang w:eastAsia="ja-JP"/>
        </w:rPr>
        <w:t>年</w:t>
      </w:r>
      <w:r w:rsidRPr="002B40C3">
        <w:rPr>
          <w:rFonts w:ascii="Times New Roman" w:hAnsi="Times New Roman"/>
          <w:color w:val="0070C0"/>
          <w:sz w:val="21"/>
          <w:szCs w:val="21"/>
          <w:lang w:eastAsia="ja-JP"/>
        </w:rPr>
        <w:t>XX</w:t>
      </w:r>
      <w:r w:rsidRPr="002B40C3">
        <w:rPr>
          <w:rFonts w:ascii="Times New Roman" w:hAnsi="Times New Roman" w:hint="eastAsia"/>
          <w:color w:val="0070C0"/>
          <w:sz w:val="21"/>
          <w:szCs w:val="21"/>
          <w:lang w:eastAsia="ja-JP"/>
        </w:rPr>
        <w:t>月</w:t>
      </w:r>
      <w:r w:rsidRPr="002B40C3">
        <w:rPr>
          <w:rFonts w:ascii="Times New Roman" w:hAnsi="Times New Roman"/>
          <w:color w:val="0070C0"/>
          <w:sz w:val="21"/>
          <w:szCs w:val="21"/>
          <w:lang w:eastAsia="ja-JP"/>
        </w:rPr>
        <w:t>XX</w:t>
      </w:r>
      <w:r w:rsidRPr="002B40C3">
        <w:rPr>
          <w:rFonts w:ascii="Times New Roman" w:hAnsi="Times New Roman" w:hint="eastAsia"/>
          <w:color w:val="0070C0"/>
          <w:sz w:val="21"/>
          <w:szCs w:val="21"/>
          <w:lang w:eastAsia="ja-JP"/>
        </w:rPr>
        <w:t>日まで</w:t>
      </w:r>
    </w:p>
    <w:p w14:paraId="07452636" w14:textId="2EDE2FC3" w:rsidR="007928AF" w:rsidRPr="002B40C3" w:rsidRDefault="000212F5" w:rsidP="00E0307A">
      <w:pPr>
        <w:ind w:firstLineChars="100" w:firstLine="210"/>
        <w:jc w:val="both"/>
        <w:rPr>
          <w:rFonts w:ascii="Times New Roman" w:hAnsi="Times New Roman"/>
          <w:sz w:val="21"/>
          <w:szCs w:val="21"/>
          <w:lang w:eastAsia="ja-JP"/>
        </w:rPr>
      </w:pPr>
      <w:r w:rsidRPr="002B40C3">
        <w:rPr>
          <w:rFonts w:ascii="Times New Roman" w:hAnsi="Times New Roman" w:hint="eastAsia"/>
          <w:color w:val="000000"/>
          <w:sz w:val="21"/>
          <w:szCs w:val="21"/>
          <w:lang w:eastAsia="ja-JP"/>
        </w:rPr>
        <w:t>観察</w:t>
      </w:r>
      <w:r w:rsidR="007928AF" w:rsidRPr="002B40C3">
        <w:rPr>
          <w:rFonts w:ascii="Times New Roman" w:hAnsi="Times New Roman" w:hint="eastAsia"/>
          <w:color w:val="000000"/>
          <w:sz w:val="21"/>
          <w:szCs w:val="21"/>
          <w:lang w:eastAsia="ja-JP"/>
        </w:rPr>
        <w:t>期間：</w:t>
      </w:r>
      <w:r w:rsidR="001D2431" w:rsidRPr="001D2431">
        <w:rPr>
          <w:rFonts w:ascii="Times New Roman" w:hAnsi="Times New Roman" w:hint="eastAsia"/>
          <w:color w:val="0070C0"/>
          <w:sz w:val="21"/>
          <w:szCs w:val="21"/>
          <w:lang w:eastAsia="ja-JP"/>
        </w:rPr>
        <w:t>研究対象者の</w:t>
      </w:r>
      <w:r w:rsidR="00163AAD" w:rsidRPr="001D2431">
        <w:rPr>
          <w:rFonts w:ascii="Times New Roman" w:hAnsi="Times New Roman" w:hint="eastAsia"/>
          <w:color w:val="0070C0"/>
          <w:sz w:val="21"/>
          <w:szCs w:val="21"/>
          <w:lang w:eastAsia="ja-JP"/>
        </w:rPr>
        <w:t>最終</w:t>
      </w:r>
      <w:r w:rsidR="001D2431" w:rsidRPr="001D2431">
        <w:rPr>
          <w:rFonts w:ascii="Times New Roman" w:hAnsi="Times New Roman" w:hint="eastAsia"/>
          <w:color w:val="0070C0"/>
          <w:sz w:val="21"/>
          <w:szCs w:val="21"/>
          <w:lang w:eastAsia="ja-JP"/>
        </w:rPr>
        <w:t>登録日から</w:t>
      </w:r>
      <w:r w:rsidR="001D2431" w:rsidRPr="001D2431">
        <w:rPr>
          <w:rFonts w:ascii="Times New Roman" w:hAnsi="Times New Roman"/>
          <w:color w:val="0070C0"/>
          <w:sz w:val="21"/>
          <w:szCs w:val="21"/>
          <w:lang w:eastAsia="ja-JP"/>
        </w:rPr>
        <w:t>2</w:t>
      </w:r>
      <w:r w:rsidR="001D2431" w:rsidRPr="001D2431">
        <w:rPr>
          <w:rFonts w:ascii="Times New Roman" w:hAnsi="Times New Roman" w:hint="eastAsia"/>
          <w:color w:val="0070C0"/>
          <w:sz w:val="21"/>
          <w:szCs w:val="21"/>
          <w:lang w:eastAsia="ja-JP"/>
        </w:rPr>
        <w:t>年間</w:t>
      </w:r>
    </w:p>
    <w:p w14:paraId="0F5A9C9C" w14:textId="5B0272AB" w:rsidR="003C746F" w:rsidRPr="00163AAD" w:rsidRDefault="003C746F" w:rsidP="00E0307A">
      <w:pPr>
        <w:widowControl/>
        <w:jc w:val="both"/>
        <w:rPr>
          <w:rFonts w:ascii="Times New Roman" w:hAnsi="Times New Roman" w:cs="メイリオ"/>
          <w:sz w:val="24"/>
          <w:szCs w:val="24"/>
          <w:lang w:eastAsia="ja-JP"/>
        </w:rPr>
      </w:pPr>
    </w:p>
    <w:bookmarkEnd w:id="101"/>
    <w:p w14:paraId="2F80EA2C" w14:textId="2BA9A36A" w:rsidR="0087305C" w:rsidRPr="002B40C3" w:rsidRDefault="00A6381D" w:rsidP="00E0307A">
      <w:pPr>
        <w:widowControl/>
        <w:jc w:val="both"/>
        <w:outlineLvl w:val="1"/>
        <w:rPr>
          <w:rFonts w:ascii="Times New Roman" w:hAnsi="Times New Roman" w:cs="メイリオ"/>
          <w:lang w:eastAsia="ja-JP"/>
        </w:rPr>
      </w:pPr>
      <w:r w:rsidRPr="002B40C3">
        <w:rPr>
          <w:rFonts w:ascii="Times New Roman" w:hAnsi="Times New Roman" w:cs="メイリオ"/>
          <w:lang w:eastAsia="ja-JP"/>
        </w:rPr>
        <w:t>4.</w:t>
      </w:r>
      <w:r w:rsidR="003118A5" w:rsidRPr="002B40C3">
        <w:rPr>
          <w:rFonts w:ascii="Times New Roman" w:hAnsi="Times New Roman" w:cs="メイリオ"/>
          <w:lang w:eastAsia="ja-JP"/>
        </w:rPr>
        <w:t>4</w:t>
      </w:r>
      <w:r w:rsidR="0087305C" w:rsidRPr="002B40C3">
        <w:rPr>
          <w:rFonts w:ascii="Times New Roman" w:hAnsi="Times New Roman" w:cs="メイリオ"/>
          <w:lang w:eastAsia="ja-JP"/>
        </w:rPr>
        <w:t xml:space="preserve"> </w:t>
      </w:r>
      <w:r w:rsidR="00971138" w:rsidRPr="002B40C3">
        <w:rPr>
          <w:rFonts w:ascii="Times New Roman" w:hAnsi="Times New Roman" w:cs="メイリオ" w:hint="eastAsia"/>
          <w:lang w:eastAsia="ja-JP"/>
        </w:rPr>
        <w:t>選択基準</w:t>
      </w:r>
    </w:p>
    <w:tbl>
      <w:tblPr>
        <w:tblStyle w:val="ab"/>
        <w:tblW w:w="5000" w:type="pct"/>
        <w:tblLook w:val="04A0" w:firstRow="1" w:lastRow="0" w:firstColumn="1" w:lastColumn="0" w:noHBand="0" w:noVBand="1"/>
      </w:tblPr>
      <w:tblGrid>
        <w:gridCol w:w="8494"/>
      </w:tblGrid>
      <w:tr w:rsidR="007928AF" w:rsidRPr="002B40C3" w14:paraId="4B789218" w14:textId="77777777" w:rsidTr="00AE55CB">
        <w:tc>
          <w:tcPr>
            <w:tcW w:w="5000" w:type="pct"/>
            <w:tcBorders>
              <w:top w:val="single" w:sz="4" w:space="0" w:color="FF0000"/>
              <w:left w:val="single" w:sz="4" w:space="0" w:color="FF0000"/>
              <w:bottom w:val="single" w:sz="4" w:space="0" w:color="FF0000"/>
              <w:right w:val="single" w:sz="4" w:space="0" w:color="FF0000"/>
            </w:tcBorders>
          </w:tcPr>
          <w:p w14:paraId="7603E4C1" w14:textId="77777777" w:rsidR="007928AF" w:rsidRPr="002B40C3" w:rsidRDefault="007928AF" w:rsidP="00E0307A">
            <w:pPr>
              <w:pStyle w:val="a9"/>
              <w:widowControl/>
              <w:numPr>
                <w:ilvl w:val="0"/>
                <w:numId w:val="57"/>
              </w:numPr>
              <w:ind w:leftChars="0"/>
              <w:rPr>
                <w:rFonts w:ascii="Times New Roman" w:hAnsi="Times New Roman"/>
                <w:color w:val="FF0000"/>
                <w:szCs w:val="21"/>
              </w:rPr>
            </w:pPr>
            <w:r w:rsidRPr="002B40C3">
              <w:rPr>
                <w:rFonts w:ascii="Times New Roman" w:hAnsi="Times New Roman" w:hint="eastAsia"/>
                <w:color w:val="FF0000"/>
                <w:szCs w:val="21"/>
              </w:rPr>
              <w:t>選択基準には研究対象者本人から同意を取得する旨の規定を入れることとし、代諾者や未成年者から同意を取得する場合には適宜変更すること。</w:t>
            </w:r>
          </w:p>
          <w:p w14:paraId="7CFB2985" w14:textId="2DC37E3D" w:rsidR="007928AF" w:rsidRPr="002B40C3" w:rsidRDefault="007928AF" w:rsidP="00E0307A">
            <w:pPr>
              <w:pStyle w:val="a9"/>
              <w:numPr>
                <w:ilvl w:val="0"/>
                <w:numId w:val="57"/>
              </w:numPr>
              <w:ind w:leftChars="0"/>
              <w:rPr>
                <w:rFonts w:ascii="Times New Roman" w:hAnsi="Times New Roman"/>
                <w:color w:val="FF0000"/>
                <w:szCs w:val="21"/>
              </w:rPr>
            </w:pPr>
            <w:r w:rsidRPr="002B40C3">
              <w:rPr>
                <w:rFonts w:ascii="Times New Roman" w:hAnsi="Times New Roman" w:hint="eastAsia"/>
                <w:color w:val="FF0000"/>
                <w:spacing w:val="-3"/>
                <w:szCs w:val="21"/>
              </w:rPr>
              <w:t>研究薬等を使用することで「</w:t>
            </w:r>
            <w:r w:rsidRPr="002B40C3">
              <w:rPr>
                <w:rFonts w:ascii="Times New Roman" w:hAnsi="Times New Roman" w:cs="Arial" w:hint="eastAsia"/>
                <w:color w:val="FF0000"/>
                <w:szCs w:val="21"/>
              </w:rPr>
              <w:t>妊娠を希望する者」、「研究期間中に避妊できない者」、「妊娠中の者」</w:t>
            </w:r>
            <w:r w:rsidR="00712A6A" w:rsidRPr="002B40C3">
              <w:rPr>
                <w:rFonts w:ascii="Times New Roman" w:hAnsi="Times New Roman" w:cs="Arial" w:hint="eastAsia"/>
                <w:color w:val="FF0000"/>
                <w:szCs w:val="21"/>
              </w:rPr>
              <w:t>及び</w:t>
            </w:r>
            <w:r w:rsidRPr="002B40C3">
              <w:rPr>
                <w:rFonts w:ascii="Times New Roman" w:hAnsi="Times New Roman" w:cs="Arial" w:hint="eastAsia"/>
                <w:color w:val="FF0000"/>
                <w:szCs w:val="21"/>
              </w:rPr>
              <w:t>「授乳中の者」に対する</w:t>
            </w:r>
            <w:r w:rsidRPr="002B40C3">
              <w:rPr>
                <w:rFonts w:ascii="Times New Roman" w:hAnsi="Times New Roman" w:hint="eastAsia"/>
                <w:color w:val="FF0000"/>
                <w:spacing w:val="-3"/>
                <w:szCs w:val="21"/>
              </w:rPr>
              <w:t>リスクを伴うと考える場合には、</w:t>
            </w:r>
            <w:r w:rsidRPr="002B40C3">
              <w:rPr>
                <w:rFonts w:ascii="Times New Roman" w:hAnsi="Times New Roman" w:cs="Arial" w:hint="eastAsia"/>
                <w:color w:val="FF0000"/>
                <w:szCs w:val="21"/>
              </w:rPr>
              <w:t>除外基準として設定すること</w:t>
            </w:r>
            <w:r w:rsidRPr="002B40C3">
              <w:rPr>
                <w:rFonts w:ascii="Times New Roman" w:hAnsi="Times New Roman" w:hint="eastAsia"/>
                <w:color w:val="FF0000"/>
                <w:szCs w:val="21"/>
              </w:rPr>
              <w:t>。</w:t>
            </w:r>
          </w:p>
          <w:p w14:paraId="4A74C402" w14:textId="70EC5A1A" w:rsidR="007928AF" w:rsidRPr="002B40C3" w:rsidRDefault="007928AF" w:rsidP="00E0307A">
            <w:pPr>
              <w:pStyle w:val="a9"/>
              <w:numPr>
                <w:ilvl w:val="0"/>
                <w:numId w:val="57"/>
              </w:numPr>
              <w:ind w:leftChars="0"/>
              <w:rPr>
                <w:rFonts w:ascii="Times New Roman" w:hAnsi="Times New Roman" w:cs="Arial"/>
                <w:color w:val="FF0000"/>
                <w:szCs w:val="21"/>
              </w:rPr>
            </w:pPr>
            <w:r w:rsidRPr="002B40C3">
              <w:rPr>
                <w:rFonts w:ascii="Times New Roman" w:hAnsi="Times New Roman" w:cs="Arial" w:hint="eastAsia"/>
                <w:color w:val="FF0000"/>
                <w:szCs w:val="21"/>
              </w:rPr>
              <w:t>また、</w:t>
            </w:r>
            <w:r w:rsidRPr="002B40C3">
              <w:rPr>
                <w:rFonts w:ascii="Times New Roman" w:hAnsi="Times New Roman" w:hint="eastAsia"/>
                <w:color w:val="FF0000"/>
                <w:szCs w:val="21"/>
              </w:rPr>
              <w:t>既承認薬を</w:t>
            </w:r>
            <w:r w:rsidRPr="002B40C3">
              <w:rPr>
                <w:rFonts w:ascii="Times New Roman" w:hAnsi="Times New Roman" w:cs="Arial" w:hint="eastAsia"/>
                <w:color w:val="FF0000"/>
                <w:szCs w:val="21"/>
              </w:rPr>
              <w:t>研究に使用する場合には、添付文書における注意喚起の内容（妊婦・授乳婦への投与禁忌等）を考慮した上で設定すること。</w:t>
            </w:r>
          </w:p>
          <w:p w14:paraId="7C9061C1" w14:textId="6EC888FD" w:rsidR="007928AF" w:rsidRPr="002B40C3" w:rsidRDefault="007928AF" w:rsidP="00E0307A">
            <w:pPr>
              <w:pStyle w:val="a9"/>
              <w:numPr>
                <w:ilvl w:val="0"/>
                <w:numId w:val="57"/>
              </w:numPr>
              <w:ind w:leftChars="0"/>
              <w:rPr>
                <w:rFonts w:ascii="Times New Roman" w:hAnsi="Times New Roman"/>
                <w:color w:val="FF0000"/>
                <w:szCs w:val="21"/>
              </w:rPr>
            </w:pPr>
            <w:r w:rsidRPr="002B40C3">
              <w:rPr>
                <w:rFonts w:ascii="Times New Roman" w:hAnsi="Times New Roman" w:hint="eastAsia"/>
                <w:color w:val="FF0000"/>
                <w:szCs w:val="21"/>
              </w:rPr>
              <w:t>医療機器や再生医療等製品を使用する研究の場合には、個々の機器や製品が胎児あるいは乳児へ与える影響を考慮して設定すること。</w:t>
            </w:r>
          </w:p>
          <w:p w14:paraId="671C8072" w14:textId="3FCEC2F3" w:rsidR="007928AF" w:rsidRPr="002B40C3" w:rsidRDefault="007928AF" w:rsidP="00E0307A">
            <w:pPr>
              <w:pStyle w:val="a9"/>
              <w:widowControl/>
              <w:numPr>
                <w:ilvl w:val="0"/>
                <w:numId w:val="57"/>
              </w:numPr>
              <w:ind w:leftChars="0"/>
              <w:rPr>
                <w:rFonts w:ascii="Times New Roman" w:hAnsi="Times New Roman" w:cs="メイリオ"/>
                <w:szCs w:val="21"/>
              </w:rPr>
            </w:pPr>
            <w:r w:rsidRPr="002B40C3">
              <w:rPr>
                <w:rFonts w:ascii="Times New Roman" w:hAnsi="Times New Roman" w:cs="Arial" w:hint="eastAsia"/>
                <w:color w:val="FF0000"/>
                <w:szCs w:val="21"/>
              </w:rPr>
              <w:t>最後の</w:t>
            </w:r>
            <w:r w:rsidRPr="002B40C3">
              <w:rPr>
                <w:rFonts w:ascii="Times New Roman" w:hAnsi="Times New Roman" w:hint="eastAsia"/>
                <w:color w:val="FF0000"/>
                <w:szCs w:val="21"/>
              </w:rPr>
              <w:t>除外基準として「</w:t>
            </w:r>
            <w:r w:rsidR="00CD63DF" w:rsidRPr="002B40C3">
              <w:rPr>
                <w:rFonts w:ascii="Times New Roman" w:hAnsi="Times New Roman" w:hint="eastAsia"/>
                <w:color w:val="FF0000"/>
                <w:szCs w:val="21"/>
              </w:rPr>
              <w:t>研究責任者</w:t>
            </w:r>
            <w:r w:rsidR="00712A6A" w:rsidRPr="002B40C3">
              <w:rPr>
                <w:rFonts w:ascii="Times New Roman" w:hAnsi="Times New Roman" w:hint="eastAsia"/>
                <w:color w:val="FF0000"/>
                <w:szCs w:val="21"/>
              </w:rPr>
              <w:t>又は</w:t>
            </w:r>
            <w:r w:rsidR="00CD63DF" w:rsidRPr="002B40C3">
              <w:rPr>
                <w:rFonts w:ascii="Times New Roman" w:hAnsi="Times New Roman" w:hint="eastAsia"/>
                <w:color w:val="FF0000"/>
                <w:szCs w:val="21"/>
              </w:rPr>
              <w:t>研究分担者</w:t>
            </w:r>
            <w:r w:rsidRPr="002B40C3">
              <w:rPr>
                <w:rFonts w:ascii="Times New Roman" w:hAnsi="Times New Roman" w:hint="eastAsia"/>
                <w:color w:val="FF0000"/>
                <w:szCs w:val="21"/>
              </w:rPr>
              <w:t>により、不適当と判断する者」を設定すること</w:t>
            </w:r>
            <w:r w:rsidR="00AE5149" w:rsidRPr="002B40C3">
              <w:rPr>
                <w:rFonts w:ascii="Times New Roman" w:hAnsi="Times New Roman" w:hint="eastAsia"/>
                <w:color w:val="FF0000"/>
                <w:szCs w:val="21"/>
              </w:rPr>
              <w:t>。</w:t>
            </w:r>
          </w:p>
        </w:tc>
      </w:tr>
    </w:tbl>
    <w:p w14:paraId="15AE4445" w14:textId="25EED2E8" w:rsidR="00971138" w:rsidRPr="002B40C3" w:rsidRDefault="00A6381D" w:rsidP="00E0307A">
      <w:pPr>
        <w:widowControl/>
        <w:jc w:val="both"/>
        <w:outlineLvl w:val="2"/>
        <w:rPr>
          <w:rFonts w:ascii="Times New Roman" w:hAnsi="Times New Roman" w:cs="メイリオ"/>
          <w:sz w:val="21"/>
          <w:szCs w:val="21"/>
          <w:lang w:eastAsia="ja-JP"/>
        </w:rPr>
      </w:pPr>
      <w:r w:rsidRPr="002B40C3">
        <w:rPr>
          <w:rFonts w:ascii="Times New Roman" w:hAnsi="Times New Roman" w:cs="メイリオ"/>
          <w:sz w:val="21"/>
          <w:szCs w:val="21"/>
          <w:lang w:eastAsia="ja-JP"/>
        </w:rPr>
        <w:t>4.</w:t>
      </w:r>
      <w:r w:rsidR="003118A5" w:rsidRPr="002B40C3">
        <w:rPr>
          <w:rFonts w:ascii="Times New Roman" w:hAnsi="Times New Roman" w:cs="メイリオ"/>
          <w:sz w:val="21"/>
          <w:szCs w:val="21"/>
          <w:lang w:eastAsia="ja-JP"/>
        </w:rPr>
        <w:t>4</w:t>
      </w:r>
      <w:r w:rsidRPr="002B40C3">
        <w:rPr>
          <w:rFonts w:ascii="Times New Roman" w:hAnsi="Times New Roman" w:cs="メイリオ"/>
          <w:sz w:val="21"/>
          <w:szCs w:val="21"/>
          <w:lang w:eastAsia="ja-JP"/>
        </w:rPr>
        <w:t xml:space="preserve">.1 </w:t>
      </w:r>
      <w:r w:rsidR="00971138" w:rsidRPr="002B40C3">
        <w:rPr>
          <w:rFonts w:ascii="Times New Roman" w:hAnsi="Times New Roman" w:cs="メイリオ" w:hint="eastAsia"/>
          <w:sz w:val="21"/>
          <w:szCs w:val="21"/>
          <w:lang w:eastAsia="ja-JP"/>
        </w:rPr>
        <w:t>組み入れ基準</w:t>
      </w:r>
    </w:p>
    <w:p w14:paraId="51FF842B" w14:textId="77777777" w:rsidR="007928AF" w:rsidRPr="002B40C3" w:rsidRDefault="007928AF" w:rsidP="00E0307A">
      <w:pPr>
        <w:widowControl/>
        <w:ind w:leftChars="100" w:left="430" w:hangingChars="100" w:hanging="210"/>
        <w:jc w:val="both"/>
        <w:rPr>
          <w:rFonts w:ascii="Times New Roman" w:hAnsi="Times New Roman" w:cs="メイリオ"/>
          <w:color w:val="0070C0"/>
          <w:sz w:val="21"/>
          <w:szCs w:val="21"/>
          <w:lang w:eastAsia="ja-JP"/>
        </w:rPr>
      </w:pPr>
      <w:r w:rsidRPr="002B40C3">
        <w:rPr>
          <w:rFonts w:ascii="Times New Roman" w:hAnsi="Times New Roman" w:cs="メイリオ"/>
          <w:color w:val="0070C0"/>
          <w:sz w:val="21"/>
          <w:szCs w:val="21"/>
          <w:lang w:eastAsia="ja-JP"/>
        </w:rPr>
        <w:t>1.</w:t>
      </w:r>
      <w:bookmarkStart w:id="103" w:name="_Hlk96596231"/>
      <w:r w:rsidRPr="002B40C3">
        <w:rPr>
          <w:rFonts w:ascii="Times New Roman" w:hAnsi="Times New Roman" w:cs="メイリオ"/>
          <w:color w:val="0070C0"/>
          <w:sz w:val="21"/>
          <w:szCs w:val="21"/>
          <w:lang w:eastAsia="ja-JP"/>
        </w:rPr>
        <w:t xml:space="preserve"> </w:t>
      </w:r>
      <w:r w:rsidRPr="002B40C3">
        <w:rPr>
          <w:rFonts w:ascii="Times New Roman" w:hAnsi="Times New Roman" w:cs="メイリオ" w:hint="eastAsia"/>
          <w:color w:val="0070C0"/>
          <w:sz w:val="21"/>
          <w:szCs w:val="21"/>
          <w:lang w:eastAsia="ja-JP"/>
        </w:rPr>
        <w:t>○○の者</w:t>
      </w:r>
      <w:bookmarkEnd w:id="103"/>
    </w:p>
    <w:p w14:paraId="527E5138" w14:textId="77777777" w:rsidR="007928AF" w:rsidRPr="002B40C3" w:rsidRDefault="007928AF" w:rsidP="00E0307A">
      <w:pPr>
        <w:widowControl/>
        <w:ind w:leftChars="100" w:left="430" w:hangingChars="100" w:hanging="210"/>
        <w:jc w:val="both"/>
        <w:rPr>
          <w:rFonts w:ascii="Times New Roman" w:hAnsi="Times New Roman" w:cs="メイリオ"/>
          <w:color w:val="0070C0"/>
          <w:sz w:val="21"/>
          <w:szCs w:val="21"/>
          <w:lang w:eastAsia="ja-JP"/>
        </w:rPr>
      </w:pPr>
      <w:r w:rsidRPr="002B40C3">
        <w:rPr>
          <w:rFonts w:ascii="Times New Roman" w:hAnsi="Times New Roman" w:cs="メイリオ"/>
          <w:color w:val="0070C0"/>
          <w:sz w:val="21"/>
          <w:szCs w:val="21"/>
          <w:lang w:eastAsia="ja-JP"/>
        </w:rPr>
        <w:t>2.</w:t>
      </w:r>
      <w:bookmarkStart w:id="104" w:name="_Hlk96596241"/>
      <w:r w:rsidRPr="002B40C3">
        <w:rPr>
          <w:rFonts w:ascii="Times New Roman" w:hAnsi="Times New Roman" w:cs="メイリオ"/>
          <w:color w:val="0070C0"/>
          <w:sz w:val="21"/>
          <w:szCs w:val="21"/>
          <w:lang w:eastAsia="ja-JP"/>
        </w:rPr>
        <w:t xml:space="preserve"> </w:t>
      </w:r>
      <w:r w:rsidRPr="002B40C3">
        <w:rPr>
          <w:rFonts w:ascii="Times New Roman" w:hAnsi="Times New Roman" w:cs="メイリオ" w:hint="eastAsia"/>
          <w:color w:val="0070C0"/>
          <w:sz w:val="21"/>
          <w:szCs w:val="21"/>
          <w:lang w:eastAsia="ja-JP"/>
        </w:rPr>
        <w:t>･･･（その他、選択基準を列記する）</w:t>
      </w:r>
      <w:bookmarkEnd w:id="104"/>
    </w:p>
    <w:p w14:paraId="52FEA4E3" w14:textId="77777777" w:rsidR="007928AF" w:rsidRPr="002B40C3" w:rsidRDefault="007928AF" w:rsidP="00E0307A">
      <w:pPr>
        <w:widowControl/>
        <w:ind w:leftChars="100" w:left="430" w:hangingChars="100" w:hanging="210"/>
        <w:jc w:val="both"/>
        <w:rPr>
          <w:rFonts w:ascii="Times New Roman" w:hAnsi="Times New Roman" w:cs="メイリオ"/>
          <w:color w:val="0070C0"/>
          <w:sz w:val="21"/>
          <w:szCs w:val="21"/>
          <w:lang w:eastAsia="ja-JP"/>
        </w:rPr>
      </w:pPr>
      <w:r w:rsidRPr="002B40C3">
        <w:rPr>
          <w:rFonts w:ascii="Times New Roman" w:hAnsi="Times New Roman" w:cs="メイリオ"/>
          <w:color w:val="0070C0"/>
          <w:sz w:val="21"/>
          <w:szCs w:val="21"/>
          <w:lang w:eastAsia="ja-JP"/>
        </w:rPr>
        <w:t>3.</w:t>
      </w:r>
      <w:bookmarkStart w:id="105" w:name="_Hlk96596251"/>
      <w:r w:rsidRPr="002B40C3">
        <w:rPr>
          <w:rFonts w:ascii="Times New Roman" w:hAnsi="Times New Roman" w:cs="メイリオ"/>
          <w:color w:val="0070C0"/>
          <w:sz w:val="21"/>
          <w:szCs w:val="21"/>
          <w:lang w:eastAsia="ja-JP"/>
        </w:rPr>
        <w:t xml:space="preserve"> </w:t>
      </w:r>
      <w:r w:rsidRPr="002B40C3">
        <w:rPr>
          <w:rFonts w:ascii="Times New Roman" w:hAnsi="Times New Roman" w:cs="メイリオ" w:hint="eastAsia"/>
          <w:color w:val="0070C0"/>
          <w:sz w:val="21"/>
          <w:szCs w:val="21"/>
          <w:lang w:eastAsia="ja-JP"/>
        </w:rPr>
        <w:t>･･･</w:t>
      </w:r>
      <w:bookmarkEnd w:id="105"/>
    </w:p>
    <w:p w14:paraId="0E08869D" w14:textId="77777777" w:rsidR="007928AF" w:rsidRPr="002B40C3" w:rsidRDefault="007928AF" w:rsidP="00E0307A">
      <w:pPr>
        <w:widowControl/>
        <w:ind w:leftChars="100" w:left="430" w:hangingChars="100" w:hanging="210"/>
        <w:jc w:val="both"/>
        <w:rPr>
          <w:rFonts w:ascii="Times New Roman" w:hAnsi="Times New Roman" w:cs="メイリオ"/>
          <w:color w:val="0070C0"/>
          <w:sz w:val="21"/>
          <w:szCs w:val="21"/>
          <w:lang w:eastAsia="ja-JP"/>
        </w:rPr>
      </w:pPr>
      <w:bookmarkStart w:id="106" w:name="_Hlk96596601"/>
      <w:r w:rsidRPr="002B40C3">
        <w:rPr>
          <w:rFonts w:ascii="Times New Roman" w:hAnsi="Times New Roman" w:cs="メイリオ" w:hint="eastAsia"/>
          <w:color w:val="0070C0"/>
          <w:sz w:val="21"/>
          <w:szCs w:val="21"/>
          <w:lang w:eastAsia="ja-JP"/>
        </w:rPr>
        <w:t>･･･</w:t>
      </w:r>
    </w:p>
    <w:p w14:paraId="7820E8F5" w14:textId="7EAD14C8" w:rsidR="007928AF" w:rsidRPr="002B40C3" w:rsidRDefault="007928AF" w:rsidP="00F57850">
      <w:pPr>
        <w:widowControl/>
        <w:ind w:leftChars="100" w:left="588" w:hangingChars="175" w:hanging="368"/>
        <w:jc w:val="both"/>
        <w:rPr>
          <w:rFonts w:ascii="Times New Roman" w:hAnsi="Times New Roman" w:cs="メイリオ"/>
          <w:sz w:val="21"/>
          <w:szCs w:val="21"/>
          <w:lang w:eastAsia="ja-JP"/>
        </w:rPr>
      </w:pPr>
      <w:bookmarkStart w:id="107" w:name="_Hlk179541333"/>
      <w:bookmarkEnd w:id="106"/>
      <w:r w:rsidRPr="0007138A">
        <w:rPr>
          <w:rFonts w:ascii="Times New Roman" w:hAnsi="Times New Roman" w:cs="メイリオ" w:hint="eastAsia"/>
          <w:color w:val="0070C0"/>
          <w:sz w:val="21"/>
          <w:szCs w:val="21"/>
          <w:lang w:eastAsia="ja-JP"/>
        </w:rPr>
        <w:t>○</w:t>
      </w:r>
      <w:r w:rsidRPr="0007138A">
        <w:rPr>
          <w:rFonts w:ascii="Times New Roman" w:hAnsi="Times New Roman" w:cs="メイリオ"/>
          <w:color w:val="0070C0"/>
          <w:sz w:val="21"/>
          <w:szCs w:val="21"/>
          <w:lang w:eastAsia="ja-JP"/>
        </w:rPr>
        <w:t>.</w:t>
      </w:r>
      <w:r w:rsidRPr="00F57850">
        <w:rPr>
          <w:rFonts w:ascii="Times New Roman" w:hAnsi="Times New Roman" w:cs="メイリオ"/>
          <w:color w:val="0070C0"/>
          <w:sz w:val="21"/>
          <w:szCs w:val="21"/>
          <w:lang w:eastAsia="ja-JP"/>
        </w:rPr>
        <w:t xml:space="preserve"> </w:t>
      </w:r>
      <w:bookmarkStart w:id="108" w:name="_Hlk162189450"/>
      <w:r w:rsidRPr="00F57850">
        <w:rPr>
          <w:rFonts w:ascii="Times New Roman" w:hAnsi="Times New Roman" w:cs="メイリオ" w:hint="eastAsia"/>
          <w:color w:val="0070C0"/>
          <w:sz w:val="21"/>
          <w:szCs w:val="21"/>
          <w:lang w:eastAsia="ja-JP"/>
        </w:rPr>
        <w:t>本研究について説明文書を用いて説明を行い、</w:t>
      </w:r>
      <w:r w:rsidR="001C45D2" w:rsidRPr="00F57850">
        <w:rPr>
          <w:rFonts w:ascii="Times New Roman" w:hAnsi="Times New Roman" w:cs="メイリオ" w:hint="eastAsia"/>
          <w:color w:val="0070C0"/>
          <w:sz w:val="21"/>
          <w:szCs w:val="21"/>
          <w:lang w:eastAsia="ja-JP"/>
        </w:rPr>
        <w:t>文書による</w:t>
      </w:r>
      <w:r w:rsidRPr="00F57850">
        <w:rPr>
          <w:rFonts w:ascii="Times New Roman" w:hAnsi="Times New Roman" w:cs="メイリオ" w:hint="eastAsia"/>
          <w:color w:val="0070C0"/>
          <w:sz w:val="21"/>
          <w:szCs w:val="21"/>
          <w:lang w:eastAsia="ja-JP"/>
        </w:rPr>
        <w:t>同意を取得した者</w:t>
      </w:r>
      <w:bookmarkEnd w:id="108"/>
      <w:r w:rsidR="0007138A">
        <w:rPr>
          <w:rFonts w:ascii="Times New Roman" w:hAnsi="Times New Roman" w:cs="メイリオ" w:hint="eastAsia"/>
          <w:color w:val="FF0000"/>
          <w:sz w:val="21"/>
          <w:szCs w:val="21"/>
          <w:lang w:eastAsia="ja-JP"/>
        </w:rPr>
        <w:t>（説明文書を用いたインフォームド・コンセントを行う場合）</w:t>
      </w:r>
    </w:p>
    <w:p w14:paraId="7C2D42CB" w14:textId="6D692C37" w:rsidR="00715640" w:rsidRPr="002B40C3" w:rsidRDefault="00715640" w:rsidP="00715640">
      <w:pPr>
        <w:widowControl/>
        <w:ind w:leftChars="100" w:left="588" w:hangingChars="175" w:hanging="368"/>
        <w:jc w:val="both"/>
        <w:rPr>
          <w:rFonts w:ascii="Times New Roman" w:hAnsi="Times New Roman" w:cs="メイリオ"/>
          <w:sz w:val="21"/>
          <w:szCs w:val="21"/>
          <w:lang w:eastAsia="ja-JP"/>
        </w:rPr>
      </w:pPr>
      <w:bookmarkStart w:id="109" w:name="_Hlk204328713"/>
      <w:bookmarkEnd w:id="107"/>
      <w:r w:rsidRPr="0007138A">
        <w:rPr>
          <w:rFonts w:ascii="Times New Roman" w:hAnsi="Times New Roman" w:cs="メイリオ" w:hint="eastAsia"/>
          <w:color w:val="0070C0"/>
          <w:sz w:val="21"/>
          <w:szCs w:val="21"/>
          <w:lang w:eastAsia="ja-JP"/>
        </w:rPr>
        <w:t>○</w:t>
      </w:r>
      <w:r w:rsidRPr="0007138A">
        <w:rPr>
          <w:rFonts w:ascii="Times New Roman" w:hAnsi="Times New Roman" w:cs="メイリオ"/>
          <w:color w:val="0070C0"/>
          <w:sz w:val="21"/>
          <w:szCs w:val="21"/>
          <w:lang w:eastAsia="ja-JP"/>
        </w:rPr>
        <w:t>.</w:t>
      </w:r>
      <w:r w:rsidRPr="00505D4C">
        <w:rPr>
          <w:rFonts w:ascii="Times New Roman" w:hAnsi="Times New Roman" w:cs="メイリオ"/>
          <w:color w:val="0070C0"/>
          <w:sz w:val="21"/>
          <w:szCs w:val="21"/>
          <w:lang w:eastAsia="ja-JP"/>
        </w:rPr>
        <w:t xml:space="preserve"> </w:t>
      </w:r>
      <w:r w:rsidRPr="00505D4C">
        <w:rPr>
          <w:rFonts w:ascii="Times New Roman" w:hAnsi="Times New Roman" w:cs="メイリオ" w:hint="eastAsia"/>
          <w:color w:val="0070C0"/>
          <w:sz w:val="21"/>
          <w:szCs w:val="21"/>
          <w:lang w:eastAsia="ja-JP"/>
        </w:rPr>
        <w:t>本研究について説明文書を用いて説明を行い、</w:t>
      </w:r>
      <w:r w:rsidRPr="00715640">
        <w:rPr>
          <w:rFonts w:ascii="Times New Roman" w:hAnsi="Times New Roman" w:cs="メイリオ" w:hint="eastAsia"/>
          <w:color w:val="0070C0"/>
          <w:sz w:val="21"/>
          <w:szCs w:val="21"/>
          <w:lang w:eastAsia="ja-JP"/>
        </w:rPr>
        <w:t>研究対象者本人又は同意が困難な場合には代諾者（</w:t>
      </w:r>
      <w:r w:rsidRPr="00715640">
        <w:rPr>
          <w:rFonts w:ascii="Times New Roman" w:hAnsi="Times New Roman" w:cs="メイリオ"/>
          <w:color w:val="0070C0"/>
          <w:sz w:val="21"/>
          <w:szCs w:val="21"/>
          <w:lang w:eastAsia="ja-JP"/>
        </w:rPr>
        <w:t>配偶者、父母、兄弟姉妹、子、孫、祖父母、同居の親族、正当な代理人等</w:t>
      </w:r>
      <w:r w:rsidRPr="00715640">
        <w:rPr>
          <w:rFonts w:ascii="Times New Roman" w:hAnsi="Times New Roman" w:cs="メイリオ" w:hint="eastAsia"/>
          <w:color w:val="0070C0"/>
          <w:sz w:val="21"/>
          <w:szCs w:val="21"/>
          <w:lang w:eastAsia="ja-JP"/>
        </w:rPr>
        <w:t>）</w:t>
      </w:r>
      <w:r>
        <w:rPr>
          <w:rFonts w:ascii="Times New Roman" w:hAnsi="Times New Roman" w:cs="メイリオ" w:hint="eastAsia"/>
          <w:color w:val="0070C0"/>
          <w:sz w:val="21"/>
          <w:szCs w:val="21"/>
          <w:lang w:eastAsia="ja-JP"/>
        </w:rPr>
        <w:t>から</w:t>
      </w:r>
      <w:r w:rsidRPr="00505D4C">
        <w:rPr>
          <w:rFonts w:ascii="Times New Roman" w:hAnsi="Times New Roman" w:cs="メイリオ" w:hint="eastAsia"/>
          <w:color w:val="0070C0"/>
          <w:sz w:val="21"/>
          <w:szCs w:val="21"/>
          <w:lang w:eastAsia="ja-JP"/>
        </w:rPr>
        <w:t>文書による同意を取得した者</w:t>
      </w:r>
      <w:r>
        <w:rPr>
          <w:rFonts w:ascii="Times New Roman" w:hAnsi="Times New Roman" w:cs="メイリオ" w:hint="eastAsia"/>
          <w:color w:val="FF0000"/>
          <w:sz w:val="21"/>
          <w:szCs w:val="21"/>
          <w:lang w:eastAsia="ja-JP"/>
        </w:rPr>
        <w:t>（代諾者を含めて、説明文書を用いたインフォームド・コンセントを行う場合）</w:t>
      </w:r>
    </w:p>
    <w:bookmarkEnd w:id="109"/>
    <w:p w14:paraId="56300616" w14:textId="7415226F" w:rsidR="007928AF" w:rsidRPr="002B40C3" w:rsidRDefault="007928AF" w:rsidP="00E0307A">
      <w:pPr>
        <w:widowControl/>
        <w:jc w:val="both"/>
        <w:rPr>
          <w:rFonts w:ascii="Times New Roman" w:hAnsi="Times New Roman" w:cs="メイリオ"/>
          <w:sz w:val="21"/>
          <w:szCs w:val="21"/>
          <w:lang w:eastAsia="ja-JP"/>
        </w:rPr>
      </w:pPr>
    </w:p>
    <w:p w14:paraId="597DD88B" w14:textId="561DC700" w:rsidR="00971138" w:rsidRPr="002B40C3" w:rsidRDefault="00A6381D" w:rsidP="00E0307A">
      <w:pPr>
        <w:widowControl/>
        <w:jc w:val="both"/>
        <w:outlineLvl w:val="2"/>
        <w:rPr>
          <w:rFonts w:ascii="Times New Roman" w:hAnsi="Times New Roman" w:cs="メイリオ"/>
          <w:sz w:val="21"/>
          <w:szCs w:val="21"/>
          <w:lang w:eastAsia="ja-JP"/>
        </w:rPr>
      </w:pPr>
      <w:r w:rsidRPr="002B40C3">
        <w:rPr>
          <w:rFonts w:ascii="Times New Roman" w:hAnsi="Times New Roman" w:cs="メイリオ"/>
          <w:sz w:val="21"/>
          <w:szCs w:val="21"/>
          <w:lang w:eastAsia="ja-JP"/>
        </w:rPr>
        <w:t>4.</w:t>
      </w:r>
      <w:r w:rsidR="003118A5" w:rsidRPr="002B40C3">
        <w:rPr>
          <w:rFonts w:ascii="Times New Roman" w:hAnsi="Times New Roman" w:cs="メイリオ"/>
          <w:sz w:val="21"/>
          <w:szCs w:val="21"/>
          <w:lang w:eastAsia="ja-JP"/>
        </w:rPr>
        <w:t>4</w:t>
      </w:r>
      <w:r w:rsidRPr="002B40C3">
        <w:rPr>
          <w:rFonts w:ascii="Times New Roman" w:hAnsi="Times New Roman" w:cs="メイリオ"/>
          <w:sz w:val="21"/>
          <w:szCs w:val="21"/>
          <w:lang w:eastAsia="ja-JP"/>
        </w:rPr>
        <w:t xml:space="preserve">.2 </w:t>
      </w:r>
      <w:r w:rsidR="00971138" w:rsidRPr="002B40C3">
        <w:rPr>
          <w:rFonts w:ascii="Times New Roman" w:hAnsi="Times New Roman" w:cs="メイリオ" w:hint="eastAsia"/>
          <w:sz w:val="21"/>
          <w:szCs w:val="21"/>
          <w:lang w:eastAsia="ja-JP"/>
        </w:rPr>
        <w:t>除外基準</w:t>
      </w:r>
    </w:p>
    <w:p w14:paraId="0D442715" w14:textId="77777777" w:rsidR="007928AF" w:rsidRPr="002B40C3" w:rsidRDefault="007928AF" w:rsidP="00E0307A">
      <w:pPr>
        <w:widowControl/>
        <w:ind w:leftChars="100" w:left="640" w:hangingChars="200" w:hanging="420"/>
        <w:jc w:val="both"/>
        <w:rPr>
          <w:rFonts w:ascii="Times New Roman" w:hAnsi="Times New Roman" w:cs="メイリオ"/>
          <w:color w:val="0070C0"/>
          <w:sz w:val="21"/>
          <w:szCs w:val="21"/>
          <w:lang w:eastAsia="ja-JP"/>
        </w:rPr>
      </w:pPr>
      <w:r w:rsidRPr="002B40C3">
        <w:rPr>
          <w:rFonts w:ascii="Times New Roman" w:hAnsi="Times New Roman" w:cs="メイリオ"/>
          <w:color w:val="0070C0"/>
          <w:sz w:val="21"/>
          <w:szCs w:val="21"/>
          <w:lang w:eastAsia="ja-JP"/>
        </w:rPr>
        <w:t xml:space="preserve">1. </w:t>
      </w:r>
      <w:r w:rsidRPr="002B40C3">
        <w:rPr>
          <w:rFonts w:ascii="Times New Roman" w:hAnsi="Times New Roman" w:cs="メイリオ" w:hint="eastAsia"/>
          <w:color w:val="0070C0"/>
          <w:sz w:val="21"/>
          <w:szCs w:val="21"/>
          <w:lang w:eastAsia="ja-JP"/>
        </w:rPr>
        <w:t>○○の者</w:t>
      </w:r>
    </w:p>
    <w:p w14:paraId="0A9C1A96" w14:textId="77777777" w:rsidR="007928AF" w:rsidRPr="002B40C3" w:rsidRDefault="007928AF" w:rsidP="00E0307A">
      <w:pPr>
        <w:widowControl/>
        <w:ind w:leftChars="100" w:left="640" w:hangingChars="200" w:hanging="420"/>
        <w:jc w:val="both"/>
        <w:rPr>
          <w:rFonts w:ascii="Times New Roman" w:hAnsi="Times New Roman" w:cs="メイリオ"/>
          <w:color w:val="0070C0"/>
          <w:sz w:val="21"/>
          <w:szCs w:val="21"/>
          <w:lang w:eastAsia="ja-JP"/>
        </w:rPr>
      </w:pPr>
      <w:r w:rsidRPr="002B40C3">
        <w:rPr>
          <w:rFonts w:ascii="Times New Roman" w:hAnsi="Times New Roman" w:cs="メイリオ"/>
          <w:color w:val="0070C0"/>
          <w:sz w:val="21"/>
          <w:szCs w:val="21"/>
          <w:lang w:eastAsia="ja-JP"/>
        </w:rPr>
        <w:t xml:space="preserve">2. </w:t>
      </w:r>
      <w:r w:rsidRPr="002B40C3">
        <w:rPr>
          <w:rFonts w:ascii="Times New Roman" w:hAnsi="Times New Roman" w:cs="メイリオ" w:hint="eastAsia"/>
          <w:color w:val="0070C0"/>
          <w:sz w:val="21"/>
          <w:szCs w:val="21"/>
          <w:lang w:eastAsia="ja-JP"/>
        </w:rPr>
        <w:t>･･･（その他、除外基準を列記する）</w:t>
      </w:r>
    </w:p>
    <w:p w14:paraId="21B4AAAF" w14:textId="77777777" w:rsidR="007928AF" w:rsidRPr="002B40C3" w:rsidRDefault="007928AF" w:rsidP="00E0307A">
      <w:pPr>
        <w:widowControl/>
        <w:ind w:leftChars="100" w:left="640" w:hangingChars="200" w:hanging="420"/>
        <w:jc w:val="both"/>
        <w:rPr>
          <w:rFonts w:ascii="Times New Roman" w:hAnsi="Times New Roman" w:cs="メイリオ"/>
          <w:color w:val="0070C0"/>
          <w:sz w:val="21"/>
          <w:szCs w:val="21"/>
          <w:lang w:eastAsia="ja-JP"/>
        </w:rPr>
      </w:pPr>
      <w:r w:rsidRPr="002B40C3">
        <w:rPr>
          <w:rFonts w:ascii="Times New Roman" w:hAnsi="Times New Roman" w:cs="メイリオ"/>
          <w:color w:val="0070C0"/>
          <w:sz w:val="21"/>
          <w:szCs w:val="21"/>
          <w:lang w:eastAsia="ja-JP"/>
        </w:rPr>
        <w:t xml:space="preserve">3. </w:t>
      </w:r>
      <w:r w:rsidRPr="002B40C3">
        <w:rPr>
          <w:rFonts w:ascii="Times New Roman" w:hAnsi="Times New Roman" w:cs="メイリオ" w:hint="eastAsia"/>
          <w:color w:val="0070C0"/>
          <w:sz w:val="21"/>
          <w:szCs w:val="21"/>
          <w:lang w:eastAsia="ja-JP"/>
        </w:rPr>
        <w:t>･･･</w:t>
      </w:r>
    </w:p>
    <w:p w14:paraId="2B04CC46" w14:textId="77777777" w:rsidR="007928AF" w:rsidRPr="002B40C3" w:rsidRDefault="007928AF" w:rsidP="00E0307A">
      <w:pPr>
        <w:widowControl/>
        <w:ind w:leftChars="100" w:left="640" w:hangingChars="200" w:hanging="420"/>
        <w:jc w:val="both"/>
        <w:rPr>
          <w:rFonts w:ascii="Times New Roman" w:hAnsi="Times New Roman" w:cs="メイリオ"/>
          <w:color w:val="0070C0"/>
          <w:sz w:val="21"/>
          <w:szCs w:val="21"/>
          <w:lang w:eastAsia="ja-JP"/>
        </w:rPr>
      </w:pPr>
      <w:r w:rsidRPr="002B40C3">
        <w:rPr>
          <w:rFonts w:ascii="Times New Roman" w:hAnsi="Times New Roman" w:cs="メイリオ" w:hint="eastAsia"/>
          <w:color w:val="0070C0"/>
          <w:sz w:val="21"/>
          <w:szCs w:val="21"/>
          <w:lang w:eastAsia="ja-JP"/>
        </w:rPr>
        <w:t>･･･</w:t>
      </w:r>
    </w:p>
    <w:p w14:paraId="1856F4B4" w14:textId="0A10094C" w:rsidR="0007138A" w:rsidRDefault="0007138A" w:rsidP="0007138A">
      <w:pPr>
        <w:widowControl/>
        <w:ind w:leftChars="100" w:left="640" w:hangingChars="200" w:hanging="420"/>
        <w:jc w:val="both"/>
        <w:rPr>
          <w:rFonts w:ascii="Times New Roman" w:hAnsi="Times New Roman" w:cs="メイリオ"/>
          <w:color w:val="0070C0"/>
          <w:sz w:val="21"/>
          <w:szCs w:val="21"/>
          <w:lang w:eastAsia="ja-JP"/>
        </w:rPr>
      </w:pPr>
      <w:r>
        <w:rPr>
          <w:rFonts w:ascii="Times New Roman" w:hAnsi="Times New Roman" w:cs="メイリオ" w:hint="eastAsia"/>
          <w:color w:val="0070C0"/>
          <w:sz w:val="21"/>
          <w:szCs w:val="21"/>
          <w:lang w:eastAsia="ja-JP"/>
        </w:rPr>
        <w:t>○</w:t>
      </w:r>
      <w:r>
        <w:rPr>
          <w:rFonts w:ascii="Times New Roman" w:hAnsi="Times New Roman" w:cs="メイリオ"/>
          <w:color w:val="0070C0"/>
          <w:sz w:val="21"/>
          <w:szCs w:val="21"/>
          <w:lang w:eastAsia="ja-JP"/>
        </w:rPr>
        <w:t>.</w:t>
      </w:r>
      <w:bookmarkStart w:id="110" w:name="_Hlk194929370"/>
      <w:r w:rsidR="00117E3C">
        <w:rPr>
          <w:rFonts w:ascii="Times New Roman" w:hAnsi="Times New Roman" w:cs="メイリオ"/>
          <w:color w:val="0070C0"/>
          <w:sz w:val="21"/>
          <w:szCs w:val="21"/>
          <w:lang w:eastAsia="ja-JP"/>
        </w:rPr>
        <w:t xml:space="preserve"> </w:t>
      </w:r>
      <w:bookmarkStart w:id="111" w:name="_Hlk199408395"/>
      <w:bookmarkStart w:id="112" w:name="_Hlk205539263"/>
      <w:r>
        <w:rPr>
          <w:rFonts w:ascii="Times New Roman" w:hAnsi="Times New Roman" w:cs="メイリオ" w:hint="eastAsia"/>
          <w:color w:val="0070C0"/>
          <w:sz w:val="21"/>
          <w:szCs w:val="21"/>
          <w:lang w:eastAsia="ja-JP"/>
        </w:rPr>
        <w:t>情報公開文書に基づき、本研究への参加を拒否した者</w:t>
      </w:r>
      <w:bookmarkEnd w:id="110"/>
      <w:bookmarkEnd w:id="111"/>
      <w:r>
        <w:rPr>
          <w:rFonts w:ascii="Times New Roman" w:hAnsi="Times New Roman" w:cs="メイリオ" w:hint="eastAsia"/>
          <w:color w:val="FF0000"/>
          <w:sz w:val="21"/>
          <w:szCs w:val="21"/>
          <w:lang w:eastAsia="ja-JP"/>
        </w:rPr>
        <w:t>（オプトアウトを行う場合）</w:t>
      </w:r>
      <w:bookmarkEnd w:id="112"/>
    </w:p>
    <w:p w14:paraId="721D64F4" w14:textId="41631A54" w:rsidR="007928AF" w:rsidRPr="002B40C3" w:rsidRDefault="007928AF" w:rsidP="00E0307A">
      <w:pPr>
        <w:widowControl/>
        <w:ind w:leftChars="100" w:left="640" w:hangingChars="200" w:hanging="420"/>
        <w:jc w:val="both"/>
        <w:rPr>
          <w:rFonts w:ascii="Times New Roman" w:hAnsi="Times New Roman" w:cs="メイリオ"/>
          <w:sz w:val="21"/>
          <w:szCs w:val="21"/>
          <w:lang w:eastAsia="ja-JP"/>
        </w:rPr>
      </w:pPr>
      <w:r w:rsidRPr="002B40C3">
        <w:rPr>
          <w:rFonts w:ascii="Times New Roman" w:hAnsi="Times New Roman" w:cs="メイリオ" w:hint="eastAsia"/>
          <w:color w:val="0070C0"/>
          <w:sz w:val="21"/>
          <w:szCs w:val="21"/>
          <w:lang w:eastAsia="ja-JP"/>
        </w:rPr>
        <w:lastRenderedPageBreak/>
        <w:t>○</w:t>
      </w:r>
      <w:r w:rsidRPr="002B40C3">
        <w:rPr>
          <w:rFonts w:ascii="Times New Roman" w:hAnsi="Times New Roman" w:cs="メイリオ"/>
          <w:color w:val="0070C0"/>
          <w:sz w:val="21"/>
          <w:szCs w:val="21"/>
          <w:lang w:eastAsia="ja-JP"/>
        </w:rPr>
        <w:t>.</w:t>
      </w:r>
      <w:bookmarkStart w:id="113" w:name="_Hlk179541355"/>
      <w:r w:rsidR="00117E3C">
        <w:rPr>
          <w:rFonts w:ascii="Times New Roman" w:hAnsi="Times New Roman" w:cs="メイリオ"/>
          <w:color w:val="0070C0"/>
          <w:sz w:val="21"/>
          <w:szCs w:val="21"/>
          <w:lang w:eastAsia="ja-JP"/>
        </w:rPr>
        <w:t xml:space="preserve"> </w:t>
      </w:r>
      <w:r w:rsidR="00CD63DF" w:rsidRPr="002B40C3">
        <w:rPr>
          <w:rFonts w:ascii="Times New Roman" w:hAnsi="Times New Roman" w:cs="メイリオ" w:hint="eastAsia"/>
          <w:sz w:val="21"/>
          <w:szCs w:val="21"/>
          <w:lang w:eastAsia="ja-JP"/>
        </w:rPr>
        <w:t>研究責任者</w:t>
      </w:r>
      <w:r w:rsidR="00712A6A" w:rsidRPr="002B40C3">
        <w:rPr>
          <w:rFonts w:ascii="Times New Roman" w:hAnsi="Times New Roman" w:cs="メイリオ" w:hint="eastAsia"/>
          <w:sz w:val="21"/>
          <w:szCs w:val="21"/>
          <w:lang w:eastAsia="ja-JP"/>
        </w:rPr>
        <w:t>又は</w:t>
      </w:r>
      <w:r w:rsidR="00CD63DF" w:rsidRPr="002B40C3">
        <w:rPr>
          <w:rFonts w:ascii="Times New Roman" w:hAnsi="Times New Roman" w:cs="メイリオ" w:hint="eastAsia"/>
          <w:sz w:val="21"/>
          <w:szCs w:val="21"/>
          <w:lang w:eastAsia="ja-JP"/>
        </w:rPr>
        <w:t>研究分担者</w:t>
      </w:r>
      <w:r w:rsidRPr="002B40C3">
        <w:rPr>
          <w:rFonts w:ascii="Times New Roman" w:hAnsi="Times New Roman" w:cs="メイリオ" w:hint="eastAsia"/>
          <w:sz w:val="21"/>
          <w:szCs w:val="21"/>
          <w:lang w:eastAsia="ja-JP"/>
        </w:rPr>
        <w:t>が本研究への参加を不適当と判断</w:t>
      </w:r>
      <w:r w:rsidR="004F1388" w:rsidRPr="002B40C3">
        <w:rPr>
          <w:rFonts w:ascii="Times New Roman" w:hAnsi="Times New Roman" w:cs="メイリオ" w:hint="eastAsia"/>
          <w:sz w:val="21"/>
          <w:szCs w:val="21"/>
          <w:lang w:eastAsia="ja-JP"/>
        </w:rPr>
        <w:t>した</w:t>
      </w:r>
      <w:r w:rsidRPr="002B40C3">
        <w:rPr>
          <w:rFonts w:ascii="Times New Roman" w:hAnsi="Times New Roman" w:cs="メイリオ" w:hint="eastAsia"/>
          <w:sz w:val="21"/>
          <w:szCs w:val="21"/>
          <w:lang w:eastAsia="ja-JP"/>
        </w:rPr>
        <w:t>者</w:t>
      </w:r>
      <w:bookmarkEnd w:id="113"/>
    </w:p>
    <w:p w14:paraId="3533B5E3" w14:textId="77777777" w:rsidR="00F97CA5" w:rsidRPr="002B40C3" w:rsidRDefault="00F97CA5" w:rsidP="00E0307A">
      <w:pPr>
        <w:widowControl/>
        <w:jc w:val="both"/>
        <w:rPr>
          <w:rFonts w:ascii="Times New Roman" w:hAnsi="Times New Roman" w:cs="メイリオ"/>
          <w:sz w:val="21"/>
          <w:szCs w:val="21"/>
          <w:lang w:eastAsia="ja-JP"/>
        </w:rPr>
      </w:pPr>
    </w:p>
    <w:p w14:paraId="545E1462" w14:textId="4A06A667" w:rsidR="00F97CA5" w:rsidRPr="0018765A" w:rsidRDefault="00A6381D" w:rsidP="00E0307A">
      <w:pPr>
        <w:widowControl/>
        <w:tabs>
          <w:tab w:val="num" w:pos="454"/>
        </w:tabs>
        <w:adjustRightInd w:val="0"/>
        <w:jc w:val="both"/>
        <w:outlineLvl w:val="1"/>
        <w:rPr>
          <w:rFonts w:ascii="Times New Roman" w:hAnsi="Times New Roman" w:cs="Arial"/>
          <w:lang w:eastAsia="ja-JP"/>
        </w:rPr>
      </w:pPr>
      <w:bookmarkStart w:id="114" w:name="_Toc92894667"/>
      <w:r w:rsidRPr="0018765A">
        <w:rPr>
          <w:rFonts w:ascii="Times New Roman" w:hAnsi="Times New Roman"/>
          <w:lang w:eastAsia="ja-JP"/>
        </w:rPr>
        <w:t>4.</w:t>
      </w:r>
      <w:r w:rsidR="003118A5" w:rsidRPr="0018765A">
        <w:rPr>
          <w:rFonts w:ascii="Times New Roman" w:hAnsi="Times New Roman"/>
          <w:lang w:eastAsia="ja-JP"/>
        </w:rPr>
        <w:t>5</w:t>
      </w:r>
      <w:r w:rsidR="00F97CA5" w:rsidRPr="0018765A">
        <w:rPr>
          <w:rFonts w:ascii="Times New Roman" w:hAnsi="Times New Roman"/>
          <w:lang w:eastAsia="ja-JP"/>
        </w:rPr>
        <w:t xml:space="preserve"> </w:t>
      </w:r>
      <w:r w:rsidR="00F97CA5" w:rsidRPr="0018765A">
        <w:rPr>
          <w:rFonts w:ascii="Times New Roman" w:hAnsi="Times New Roman" w:cs="Arial" w:hint="eastAsia"/>
          <w:lang w:eastAsia="ja-JP"/>
        </w:rPr>
        <w:t>研究の実施</w:t>
      </w:r>
      <w:r w:rsidR="00712A6A" w:rsidRPr="0018765A">
        <w:rPr>
          <w:rFonts w:ascii="Times New Roman" w:hAnsi="Times New Roman" w:cs="Arial" w:hint="eastAsia"/>
          <w:lang w:eastAsia="ja-JP"/>
        </w:rPr>
        <w:t>及び</w:t>
      </w:r>
      <w:r w:rsidR="00F97CA5" w:rsidRPr="0018765A">
        <w:rPr>
          <w:rFonts w:ascii="Times New Roman" w:hAnsi="Times New Roman" w:cs="Arial" w:hint="eastAsia"/>
          <w:lang w:eastAsia="ja-JP"/>
        </w:rPr>
        <w:t>評価の方法</w:t>
      </w:r>
      <w:bookmarkEnd w:id="114"/>
    </w:p>
    <w:p w14:paraId="3840E0B3" w14:textId="07544EBD" w:rsidR="00F97CA5" w:rsidRPr="002B40C3" w:rsidRDefault="00A6381D" w:rsidP="00E0307A">
      <w:pPr>
        <w:widowControl/>
        <w:numPr>
          <w:ilvl w:val="1"/>
          <w:numId w:val="0"/>
        </w:numPr>
        <w:tabs>
          <w:tab w:val="num" w:pos="576"/>
        </w:tabs>
        <w:adjustRightInd w:val="0"/>
        <w:jc w:val="both"/>
        <w:outlineLvl w:val="2"/>
        <w:rPr>
          <w:rFonts w:ascii="Times New Roman" w:hAnsi="Times New Roman" w:cs="Arial"/>
          <w:sz w:val="21"/>
          <w:szCs w:val="21"/>
          <w:lang w:eastAsia="ja-JP"/>
        </w:rPr>
      </w:pPr>
      <w:bookmarkStart w:id="115" w:name="_Toc92894668"/>
      <w:r w:rsidRPr="002B40C3">
        <w:rPr>
          <w:rFonts w:ascii="Times New Roman" w:hAnsi="Times New Roman"/>
          <w:sz w:val="21"/>
          <w:szCs w:val="21"/>
          <w:lang w:eastAsia="ja-JP"/>
        </w:rPr>
        <w:t>4.</w:t>
      </w:r>
      <w:r w:rsidR="003118A5" w:rsidRPr="002B40C3">
        <w:rPr>
          <w:rFonts w:ascii="Times New Roman" w:hAnsi="Times New Roman"/>
          <w:sz w:val="21"/>
          <w:szCs w:val="21"/>
          <w:lang w:eastAsia="ja-JP"/>
        </w:rPr>
        <w:t>5</w:t>
      </w:r>
      <w:r w:rsidRPr="002B40C3">
        <w:rPr>
          <w:rFonts w:ascii="Times New Roman" w:hAnsi="Times New Roman"/>
          <w:sz w:val="21"/>
          <w:szCs w:val="21"/>
          <w:lang w:eastAsia="ja-JP"/>
        </w:rPr>
        <w:t xml:space="preserve">.1 </w:t>
      </w:r>
      <w:r w:rsidR="00F97CA5" w:rsidRPr="002B40C3">
        <w:rPr>
          <w:rFonts w:ascii="Times New Roman" w:hAnsi="Times New Roman" w:cs="Arial" w:hint="eastAsia"/>
          <w:sz w:val="21"/>
          <w:szCs w:val="21"/>
          <w:lang w:eastAsia="ja-JP"/>
        </w:rPr>
        <w:t>検査・観察スケジュール</w:t>
      </w:r>
      <w:bookmarkEnd w:id="115"/>
    </w:p>
    <w:p w14:paraId="6123C586" w14:textId="446A25E4" w:rsidR="00F97CA5" w:rsidRPr="002B40C3" w:rsidRDefault="00F97CA5" w:rsidP="00E0307A">
      <w:pPr>
        <w:ind w:firstLineChars="100" w:firstLine="210"/>
        <w:jc w:val="both"/>
        <w:rPr>
          <w:rFonts w:ascii="Times New Roman" w:hAnsi="Times New Roman"/>
          <w:color w:val="0070C0"/>
          <w:sz w:val="21"/>
          <w:szCs w:val="21"/>
          <w:lang w:eastAsia="ja-JP"/>
        </w:rPr>
      </w:pPr>
      <w:bookmarkStart w:id="116" w:name="_Hlk196923505"/>
      <w:bookmarkStart w:id="117" w:name="_Hlk200972702"/>
      <w:r w:rsidRPr="002B40C3">
        <w:rPr>
          <w:rFonts w:ascii="Times New Roman" w:hAnsi="Times New Roman" w:hint="eastAsia"/>
          <w:color w:val="0070C0"/>
          <w:sz w:val="21"/>
          <w:szCs w:val="20"/>
          <w:lang w:eastAsia="ja-JP"/>
        </w:rPr>
        <w:t>「表</w:t>
      </w:r>
      <w:r w:rsidRPr="002B40C3">
        <w:rPr>
          <w:rFonts w:ascii="Times New Roman" w:hAnsi="Times New Roman"/>
          <w:color w:val="0070C0"/>
          <w:sz w:val="21"/>
          <w:szCs w:val="20"/>
          <w:lang w:eastAsia="ja-JP"/>
        </w:rPr>
        <w:t xml:space="preserve">1 </w:t>
      </w:r>
      <w:r w:rsidRPr="002B40C3">
        <w:rPr>
          <w:rFonts w:ascii="Times New Roman" w:hAnsi="Times New Roman" w:hint="eastAsia"/>
          <w:color w:val="0070C0"/>
          <w:sz w:val="21"/>
          <w:szCs w:val="20"/>
          <w:lang w:eastAsia="ja-JP"/>
        </w:rPr>
        <w:t>検査・観察スケジュール」にしたがって</w:t>
      </w:r>
      <w:r w:rsidRPr="002B40C3">
        <w:rPr>
          <w:rFonts w:ascii="Times New Roman" w:hAnsi="Times New Roman" w:hint="eastAsia"/>
          <w:color w:val="0070C0"/>
          <w:sz w:val="21"/>
          <w:szCs w:val="21"/>
          <w:lang w:eastAsia="ja-JP"/>
        </w:rPr>
        <w:t>、研究対象者からデータを収集する。</w:t>
      </w:r>
    </w:p>
    <w:p w14:paraId="345D89EF" w14:textId="77777777" w:rsidR="00F97CA5" w:rsidRPr="002B40C3" w:rsidRDefault="00F97CA5" w:rsidP="00E0307A">
      <w:pPr>
        <w:jc w:val="both"/>
        <w:rPr>
          <w:rFonts w:ascii="Times New Roman" w:hAnsi="Times New Roman"/>
          <w:sz w:val="21"/>
          <w:szCs w:val="21"/>
          <w:lang w:eastAsia="ja-JP"/>
        </w:rPr>
      </w:pPr>
    </w:p>
    <w:p w14:paraId="03817104" w14:textId="7B10CBC1" w:rsidR="00F97CA5" w:rsidRPr="002B40C3" w:rsidRDefault="00F97CA5" w:rsidP="00F97CA5">
      <w:pPr>
        <w:spacing w:line="360" w:lineRule="exact"/>
        <w:jc w:val="center"/>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表</w:t>
      </w:r>
      <w:r w:rsidRPr="002B40C3">
        <w:rPr>
          <w:rFonts w:ascii="Times New Roman" w:hAnsi="Times New Roman"/>
          <w:color w:val="0070C0"/>
          <w:sz w:val="21"/>
          <w:szCs w:val="21"/>
          <w:lang w:eastAsia="ja-JP"/>
        </w:rPr>
        <w:t>1</w:t>
      </w:r>
      <w:r w:rsidRPr="002B40C3">
        <w:rPr>
          <w:rFonts w:ascii="Times New Roman" w:hAnsi="Times New Roman" w:hint="eastAsia"/>
          <w:color w:val="0070C0"/>
          <w:sz w:val="21"/>
          <w:szCs w:val="21"/>
          <w:lang w:eastAsia="ja-JP"/>
        </w:rPr>
        <w:t xml:space="preserve">　検査・観察スケジュール</w:t>
      </w:r>
    </w:p>
    <w:tbl>
      <w:tblPr>
        <w:tblW w:w="4840" w:type="pct"/>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CellMar>
          <w:left w:w="99" w:type="dxa"/>
          <w:right w:w="99" w:type="dxa"/>
        </w:tblCellMar>
        <w:tblLook w:val="04A0" w:firstRow="1" w:lastRow="0" w:firstColumn="1" w:lastColumn="0" w:noHBand="0" w:noVBand="1"/>
      </w:tblPr>
      <w:tblGrid>
        <w:gridCol w:w="1870"/>
        <w:gridCol w:w="792"/>
        <w:gridCol w:w="796"/>
        <w:gridCol w:w="793"/>
        <w:gridCol w:w="794"/>
        <w:gridCol w:w="793"/>
        <w:gridCol w:w="793"/>
        <w:gridCol w:w="798"/>
        <w:gridCol w:w="793"/>
      </w:tblGrid>
      <w:tr w:rsidR="002076E1" w:rsidRPr="002B40C3" w14:paraId="27558E05" w14:textId="77777777" w:rsidTr="00172585">
        <w:trPr>
          <w:cantSplit/>
          <w:trHeight w:val="420"/>
          <w:jc w:val="center"/>
        </w:trPr>
        <w:tc>
          <w:tcPr>
            <w:tcW w:w="1138" w:type="pct"/>
            <w:vAlign w:val="center"/>
            <w:hideMark/>
          </w:tcPr>
          <w:p w14:paraId="453777F7" w14:textId="77777777" w:rsidR="002076E1" w:rsidRPr="002B40C3" w:rsidRDefault="002076E1"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項　目</w:t>
            </w:r>
          </w:p>
        </w:tc>
        <w:tc>
          <w:tcPr>
            <w:tcW w:w="482" w:type="pct"/>
            <w:vAlign w:val="center"/>
            <w:hideMark/>
          </w:tcPr>
          <w:p w14:paraId="7C02242E" w14:textId="77777777" w:rsidR="002076E1" w:rsidRPr="002B40C3" w:rsidRDefault="002076E1"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前観察期間</w:t>
            </w:r>
          </w:p>
        </w:tc>
        <w:tc>
          <w:tcPr>
            <w:tcW w:w="483" w:type="pct"/>
            <w:vAlign w:val="center"/>
            <w:hideMark/>
          </w:tcPr>
          <w:p w14:paraId="7932F6AA" w14:textId="77777777" w:rsidR="002076E1" w:rsidRPr="002B40C3" w:rsidRDefault="002076E1"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投与</w:t>
            </w:r>
          </w:p>
          <w:p w14:paraId="332DBEA3" w14:textId="77777777" w:rsidR="002076E1" w:rsidRPr="002B40C3" w:rsidRDefault="002076E1"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開始日</w:t>
            </w:r>
          </w:p>
        </w:tc>
        <w:tc>
          <w:tcPr>
            <w:tcW w:w="2414" w:type="pct"/>
            <w:gridSpan w:val="5"/>
            <w:vAlign w:val="center"/>
            <w:hideMark/>
          </w:tcPr>
          <w:p w14:paraId="7CF735D3" w14:textId="5C6C5D89" w:rsidR="002076E1" w:rsidRPr="002B40C3" w:rsidRDefault="002076E1"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投与期間</w:t>
            </w:r>
          </w:p>
        </w:tc>
        <w:tc>
          <w:tcPr>
            <w:tcW w:w="483" w:type="pct"/>
            <w:vAlign w:val="center"/>
            <w:hideMark/>
          </w:tcPr>
          <w:p w14:paraId="32D8CBDA" w14:textId="77777777" w:rsidR="002076E1" w:rsidRPr="002B40C3" w:rsidRDefault="002076E1"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後観察</w:t>
            </w:r>
          </w:p>
          <w:p w14:paraId="421128C3" w14:textId="77777777" w:rsidR="002076E1" w:rsidRPr="002B40C3" w:rsidRDefault="002076E1"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期間</w:t>
            </w:r>
          </w:p>
        </w:tc>
      </w:tr>
      <w:tr w:rsidR="002076E1" w:rsidRPr="002B40C3" w14:paraId="4B6ED508" w14:textId="77777777" w:rsidTr="00172585">
        <w:trPr>
          <w:cantSplit/>
          <w:trHeight w:val="420"/>
          <w:jc w:val="center"/>
        </w:trPr>
        <w:tc>
          <w:tcPr>
            <w:tcW w:w="1138" w:type="pct"/>
            <w:vAlign w:val="center"/>
            <w:hideMark/>
          </w:tcPr>
          <w:p w14:paraId="18360CBE"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時　期</w:t>
            </w:r>
          </w:p>
        </w:tc>
        <w:tc>
          <w:tcPr>
            <w:tcW w:w="482" w:type="pct"/>
            <w:vAlign w:val="center"/>
            <w:hideMark/>
          </w:tcPr>
          <w:p w14:paraId="6C938DF7"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color w:val="0070C0"/>
                <w:sz w:val="18"/>
                <w:szCs w:val="18"/>
                <w:lang w:eastAsia="ja-JP"/>
              </w:rPr>
              <w:t>2</w:t>
            </w:r>
            <w:r w:rsidRPr="002B40C3">
              <w:rPr>
                <w:rFonts w:ascii="Times New Roman" w:hAnsi="Times New Roman" w:hint="eastAsia"/>
                <w:color w:val="0070C0"/>
                <w:sz w:val="18"/>
                <w:szCs w:val="18"/>
                <w:lang w:eastAsia="ja-JP"/>
              </w:rPr>
              <w:t>～</w:t>
            </w:r>
            <w:r w:rsidRPr="002B40C3">
              <w:rPr>
                <w:rFonts w:ascii="Times New Roman" w:hAnsi="Times New Roman"/>
                <w:color w:val="0070C0"/>
                <w:sz w:val="18"/>
                <w:szCs w:val="18"/>
                <w:lang w:eastAsia="ja-JP"/>
              </w:rPr>
              <w:t>4</w:t>
            </w:r>
          </w:p>
          <w:p w14:paraId="73BA3EBA"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週前</w:t>
            </w:r>
          </w:p>
        </w:tc>
        <w:tc>
          <w:tcPr>
            <w:tcW w:w="483" w:type="pct"/>
            <w:vAlign w:val="center"/>
            <w:hideMark/>
          </w:tcPr>
          <w:p w14:paraId="4B056B78"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color w:val="0070C0"/>
                <w:sz w:val="18"/>
                <w:szCs w:val="18"/>
                <w:lang w:eastAsia="ja-JP"/>
              </w:rPr>
              <w:t>0</w:t>
            </w:r>
            <w:r w:rsidRPr="002B40C3">
              <w:rPr>
                <w:rFonts w:ascii="Times New Roman" w:hAnsi="Times New Roman" w:hint="eastAsia"/>
                <w:color w:val="0070C0"/>
                <w:sz w:val="18"/>
                <w:szCs w:val="18"/>
                <w:lang w:eastAsia="ja-JP"/>
              </w:rPr>
              <w:t>週</w:t>
            </w:r>
          </w:p>
        </w:tc>
        <w:tc>
          <w:tcPr>
            <w:tcW w:w="482" w:type="pct"/>
            <w:vAlign w:val="center"/>
            <w:hideMark/>
          </w:tcPr>
          <w:p w14:paraId="29F8A4D9"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投与</w:t>
            </w:r>
          </w:p>
          <w:p w14:paraId="42D8F2E5"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color w:val="0070C0"/>
                <w:sz w:val="18"/>
                <w:szCs w:val="18"/>
                <w:lang w:eastAsia="ja-JP"/>
              </w:rPr>
              <w:t>4</w:t>
            </w:r>
            <w:r w:rsidRPr="002B40C3">
              <w:rPr>
                <w:rFonts w:ascii="Times New Roman" w:hAnsi="Times New Roman" w:hint="eastAsia"/>
                <w:color w:val="0070C0"/>
                <w:sz w:val="18"/>
                <w:szCs w:val="18"/>
                <w:lang w:eastAsia="ja-JP"/>
              </w:rPr>
              <w:t>週後</w:t>
            </w:r>
          </w:p>
        </w:tc>
        <w:tc>
          <w:tcPr>
            <w:tcW w:w="483" w:type="pct"/>
            <w:vAlign w:val="center"/>
            <w:hideMark/>
          </w:tcPr>
          <w:p w14:paraId="17EB21C5"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投与</w:t>
            </w:r>
          </w:p>
          <w:p w14:paraId="327B4F98"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color w:val="0070C0"/>
                <w:sz w:val="18"/>
                <w:szCs w:val="18"/>
                <w:lang w:eastAsia="ja-JP"/>
              </w:rPr>
              <w:t>12</w:t>
            </w:r>
            <w:r w:rsidRPr="002B40C3">
              <w:rPr>
                <w:rFonts w:ascii="Times New Roman" w:hAnsi="Times New Roman" w:hint="eastAsia"/>
                <w:color w:val="0070C0"/>
                <w:sz w:val="18"/>
                <w:szCs w:val="18"/>
                <w:lang w:eastAsia="ja-JP"/>
              </w:rPr>
              <w:t>週後</w:t>
            </w:r>
          </w:p>
        </w:tc>
        <w:tc>
          <w:tcPr>
            <w:tcW w:w="482" w:type="pct"/>
            <w:vAlign w:val="center"/>
            <w:hideMark/>
          </w:tcPr>
          <w:p w14:paraId="3FA94991"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投与</w:t>
            </w:r>
          </w:p>
          <w:p w14:paraId="5C78273A"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color w:val="0070C0"/>
                <w:sz w:val="18"/>
                <w:szCs w:val="18"/>
                <w:lang w:eastAsia="ja-JP"/>
              </w:rPr>
              <w:t>24</w:t>
            </w:r>
            <w:r w:rsidRPr="002B40C3">
              <w:rPr>
                <w:rFonts w:ascii="Times New Roman" w:hAnsi="Times New Roman" w:hint="eastAsia"/>
                <w:color w:val="0070C0"/>
                <w:sz w:val="18"/>
                <w:szCs w:val="18"/>
                <w:lang w:eastAsia="ja-JP"/>
              </w:rPr>
              <w:t>週後</w:t>
            </w:r>
          </w:p>
        </w:tc>
        <w:tc>
          <w:tcPr>
            <w:tcW w:w="482" w:type="pct"/>
            <w:vAlign w:val="center"/>
            <w:hideMark/>
          </w:tcPr>
          <w:p w14:paraId="0885B6F6"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投与</w:t>
            </w:r>
          </w:p>
          <w:p w14:paraId="0CC8BB82"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color w:val="0070C0"/>
                <w:sz w:val="18"/>
                <w:szCs w:val="18"/>
                <w:lang w:eastAsia="ja-JP"/>
              </w:rPr>
              <w:t>36</w:t>
            </w:r>
            <w:r w:rsidRPr="002B40C3">
              <w:rPr>
                <w:rFonts w:ascii="Times New Roman" w:hAnsi="Times New Roman" w:hint="eastAsia"/>
                <w:color w:val="0070C0"/>
                <w:sz w:val="18"/>
                <w:szCs w:val="18"/>
                <w:lang w:eastAsia="ja-JP"/>
              </w:rPr>
              <w:t>週後</w:t>
            </w:r>
          </w:p>
        </w:tc>
        <w:tc>
          <w:tcPr>
            <w:tcW w:w="485" w:type="pct"/>
            <w:vAlign w:val="center"/>
            <w:hideMark/>
          </w:tcPr>
          <w:p w14:paraId="0BCE304A"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投与</w:t>
            </w:r>
          </w:p>
          <w:p w14:paraId="35B22267" w14:textId="24B66595"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color w:val="0070C0"/>
                <w:sz w:val="18"/>
                <w:szCs w:val="18"/>
                <w:lang w:eastAsia="ja-JP"/>
              </w:rPr>
              <w:t>52</w:t>
            </w:r>
            <w:r w:rsidRPr="002B40C3">
              <w:rPr>
                <w:rFonts w:ascii="Times New Roman" w:hAnsi="Times New Roman" w:hint="eastAsia"/>
                <w:color w:val="0070C0"/>
                <w:sz w:val="18"/>
                <w:szCs w:val="18"/>
                <w:lang w:eastAsia="ja-JP"/>
              </w:rPr>
              <w:t>週後</w:t>
            </w:r>
          </w:p>
        </w:tc>
        <w:tc>
          <w:tcPr>
            <w:tcW w:w="483" w:type="pct"/>
            <w:vAlign w:val="center"/>
            <w:hideMark/>
          </w:tcPr>
          <w:p w14:paraId="0DDEAC8D"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終了</w:t>
            </w:r>
          </w:p>
          <w:p w14:paraId="1A83C024"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color w:val="0070C0"/>
                <w:sz w:val="18"/>
                <w:szCs w:val="18"/>
                <w:lang w:eastAsia="ja-JP"/>
              </w:rPr>
              <w:t>4</w:t>
            </w:r>
            <w:r w:rsidRPr="002B40C3">
              <w:rPr>
                <w:rFonts w:ascii="Times New Roman" w:hAnsi="Times New Roman" w:hint="eastAsia"/>
                <w:color w:val="0070C0"/>
                <w:sz w:val="18"/>
                <w:szCs w:val="18"/>
                <w:lang w:eastAsia="ja-JP"/>
              </w:rPr>
              <w:t>週後</w:t>
            </w:r>
          </w:p>
        </w:tc>
      </w:tr>
      <w:tr w:rsidR="002076E1" w:rsidRPr="002B40C3" w14:paraId="4225ECB3" w14:textId="77777777" w:rsidTr="00172585">
        <w:trPr>
          <w:cantSplit/>
          <w:trHeight w:val="420"/>
          <w:jc w:val="center"/>
        </w:trPr>
        <w:tc>
          <w:tcPr>
            <w:tcW w:w="1138" w:type="pct"/>
            <w:vAlign w:val="center"/>
            <w:hideMark/>
          </w:tcPr>
          <w:p w14:paraId="75EF7755"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受　診</w:t>
            </w:r>
          </w:p>
        </w:tc>
        <w:tc>
          <w:tcPr>
            <w:tcW w:w="482" w:type="pct"/>
            <w:vAlign w:val="center"/>
            <w:hideMark/>
          </w:tcPr>
          <w:p w14:paraId="7EC1F980"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受診</w:t>
            </w:r>
            <w:r w:rsidRPr="002B40C3">
              <w:rPr>
                <w:rFonts w:ascii="Times New Roman" w:hAnsi="Times New Roman"/>
                <w:color w:val="0070C0"/>
                <w:sz w:val="18"/>
                <w:szCs w:val="18"/>
                <w:lang w:eastAsia="ja-JP"/>
              </w:rPr>
              <w:t>1</w:t>
            </w:r>
          </w:p>
        </w:tc>
        <w:tc>
          <w:tcPr>
            <w:tcW w:w="483" w:type="pct"/>
            <w:vAlign w:val="center"/>
            <w:hideMark/>
          </w:tcPr>
          <w:p w14:paraId="728DACFE"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受診</w:t>
            </w:r>
            <w:r w:rsidRPr="002B40C3">
              <w:rPr>
                <w:rFonts w:ascii="Times New Roman" w:hAnsi="Times New Roman"/>
                <w:color w:val="0070C0"/>
                <w:sz w:val="18"/>
                <w:szCs w:val="18"/>
                <w:lang w:eastAsia="ja-JP"/>
              </w:rPr>
              <w:t>2</w:t>
            </w:r>
          </w:p>
        </w:tc>
        <w:tc>
          <w:tcPr>
            <w:tcW w:w="482" w:type="pct"/>
            <w:vAlign w:val="center"/>
            <w:hideMark/>
          </w:tcPr>
          <w:p w14:paraId="4032721A"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受診</w:t>
            </w:r>
            <w:r w:rsidRPr="002B40C3">
              <w:rPr>
                <w:rFonts w:ascii="Times New Roman" w:hAnsi="Times New Roman"/>
                <w:color w:val="0070C0"/>
                <w:sz w:val="18"/>
                <w:szCs w:val="18"/>
                <w:lang w:eastAsia="ja-JP"/>
              </w:rPr>
              <w:t>3</w:t>
            </w:r>
          </w:p>
        </w:tc>
        <w:tc>
          <w:tcPr>
            <w:tcW w:w="483" w:type="pct"/>
            <w:vAlign w:val="center"/>
            <w:hideMark/>
          </w:tcPr>
          <w:p w14:paraId="6A502396"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受診</w:t>
            </w:r>
            <w:r w:rsidRPr="002B40C3">
              <w:rPr>
                <w:rFonts w:ascii="Times New Roman" w:hAnsi="Times New Roman"/>
                <w:color w:val="0070C0"/>
                <w:sz w:val="18"/>
                <w:szCs w:val="18"/>
                <w:lang w:eastAsia="ja-JP"/>
              </w:rPr>
              <w:t>4</w:t>
            </w:r>
          </w:p>
        </w:tc>
        <w:tc>
          <w:tcPr>
            <w:tcW w:w="482" w:type="pct"/>
            <w:vAlign w:val="center"/>
            <w:hideMark/>
          </w:tcPr>
          <w:p w14:paraId="1F723106"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受診</w:t>
            </w:r>
            <w:r w:rsidRPr="002B40C3">
              <w:rPr>
                <w:rFonts w:ascii="Times New Roman" w:hAnsi="Times New Roman"/>
                <w:color w:val="0070C0"/>
                <w:sz w:val="18"/>
                <w:szCs w:val="18"/>
                <w:lang w:eastAsia="ja-JP"/>
              </w:rPr>
              <w:t>5</w:t>
            </w:r>
          </w:p>
        </w:tc>
        <w:tc>
          <w:tcPr>
            <w:tcW w:w="482" w:type="pct"/>
            <w:vAlign w:val="center"/>
            <w:hideMark/>
          </w:tcPr>
          <w:p w14:paraId="7ACF6C7F"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受診</w:t>
            </w:r>
            <w:r w:rsidRPr="002B40C3">
              <w:rPr>
                <w:rFonts w:ascii="Times New Roman" w:hAnsi="Times New Roman"/>
                <w:color w:val="0070C0"/>
                <w:sz w:val="18"/>
                <w:szCs w:val="18"/>
                <w:lang w:eastAsia="ja-JP"/>
              </w:rPr>
              <w:t>6</w:t>
            </w:r>
          </w:p>
        </w:tc>
        <w:tc>
          <w:tcPr>
            <w:tcW w:w="485" w:type="pct"/>
            <w:vAlign w:val="center"/>
            <w:hideMark/>
          </w:tcPr>
          <w:p w14:paraId="0282429F"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受診</w:t>
            </w:r>
            <w:r w:rsidRPr="002B40C3">
              <w:rPr>
                <w:rFonts w:ascii="Times New Roman" w:hAnsi="Times New Roman"/>
                <w:color w:val="0070C0"/>
                <w:sz w:val="18"/>
                <w:szCs w:val="18"/>
                <w:lang w:eastAsia="ja-JP"/>
              </w:rPr>
              <w:t>7</w:t>
            </w:r>
          </w:p>
        </w:tc>
        <w:tc>
          <w:tcPr>
            <w:tcW w:w="483" w:type="pct"/>
            <w:vAlign w:val="center"/>
            <w:hideMark/>
          </w:tcPr>
          <w:p w14:paraId="5A427240"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受診</w:t>
            </w:r>
            <w:r w:rsidRPr="002B40C3">
              <w:rPr>
                <w:rFonts w:ascii="Times New Roman" w:hAnsi="Times New Roman"/>
                <w:color w:val="0070C0"/>
                <w:sz w:val="18"/>
                <w:szCs w:val="18"/>
                <w:lang w:eastAsia="ja-JP"/>
              </w:rPr>
              <w:t>8</w:t>
            </w:r>
          </w:p>
        </w:tc>
      </w:tr>
      <w:tr w:rsidR="002076E1" w:rsidRPr="002B40C3" w14:paraId="7081E6A9" w14:textId="77777777" w:rsidTr="00172585">
        <w:trPr>
          <w:cantSplit/>
          <w:trHeight w:val="420"/>
          <w:jc w:val="center"/>
        </w:trPr>
        <w:tc>
          <w:tcPr>
            <w:tcW w:w="1138" w:type="pct"/>
            <w:vAlign w:val="center"/>
            <w:hideMark/>
          </w:tcPr>
          <w:p w14:paraId="43F66BA4"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同意取得</w:t>
            </w:r>
          </w:p>
        </w:tc>
        <w:tc>
          <w:tcPr>
            <w:tcW w:w="482" w:type="pct"/>
            <w:vAlign w:val="center"/>
            <w:hideMark/>
          </w:tcPr>
          <w:p w14:paraId="5F8C3989"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tcPr>
          <w:p w14:paraId="21881723" w14:textId="77777777" w:rsidR="00C868A6" w:rsidRPr="002B40C3" w:rsidRDefault="00C868A6" w:rsidP="00E0307A">
            <w:pPr>
              <w:jc w:val="center"/>
              <w:rPr>
                <w:rFonts w:ascii="Times New Roman" w:hAnsi="Times New Roman"/>
                <w:color w:val="0070C0"/>
                <w:sz w:val="18"/>
                <w:szCs w:val="18"/>
                <w:lang w:eastAsia="ja-JP"/>
              </w:rPr>
            </w:pPr>
          </w:p>
        </w:tc>
        <w:tc>
          <w:tcPr>
            <w:tcW w:w="482" w:type="pct"/>
            <w:vAlign w:val="center"/>
          </w:tcPr>
          <w:p w14:paraId="7CEC4F6F" w14:textId="77777777" w:rsidR="00C868A6" w:rsidRPr="002B40C3" w:rsidRDefault="00C868A6" w:rsidP="00E0307A">
            <w:pPr>
              <w:jc w:val="center"/>
              <w:rPr>
                <w:rFonts w:ascii="Times New Roman" w:hAnsi="Times New Roman"/>
                <w:color w:val="0070C0"/>
                <w:sz w:val="18"/>
                <w:szCs w:val="18"/>
                <w:lang w:eastAsia="ja-JP"/>
              </w:rPr>
            </w:pPr>
          </w:p>
        </w:tc>
        <w:tc>
          <w:tcPr>
            <w:tcW w:w="483" w:type="pct"/>
            <w:vAlign w:val="center"/>
          </w:tcPr>
          <w:p w14:paraId="10B05E99" w14:textId="77777777" w:rsidR="00C868A6" w:rsidRPr="002B40C3" w:rsidRDefault="00C868A6" w:rsidP="00E0307A">
            <w:pPr>
              <w:jc w:val="center"/>
              <w:rPr>
                <w:rFonts w:ascii="Times New Roman" w:hAnsi="Times New Roman"/>
                <w:color w:val="0070C0"/>
                <w:sz w:val="18"/>
                <w:szCs w:val="18"/>
                <w:lang w:eastAsia="ja-JP"/>
              </w:rPr>
            </w:pPr>
          </w:p>
        </w:tc>
        <w:tc>
          <w:tcPr>
            <w:tcW w:w="482" w:type="pct"/>
            <w:vAlign w:val="center"/>
          </w:tcPr>
          <w:p w14:paraId="5929BE11" w14:textId="77777777" w:rsidR="00C868A6" w:rsidRPr="002B40C3" w:rsidRDefault="00C868A6" w:rsidP="00E0307A">
            <w:pPr>
              <w:jc w:val="center"/>
              <w:rPr>
                <w:rFonts w:ascii="Times New Roman" w:hAnsi="Times New Roman"/>
                <w:color w:val="0070C0"/>
                <w:sz w:val="18"/>
                <w:szCs w:val="18"/>
                <w:lang w:eastAsia="ja-JP"/>
              </w:rPr>
            </w:pPr>
          </w:p>
        </w:tc>
        <w:tc>
          <w:tcPr>
            <w:tcW w:w="482" w:type="pct"/>
            <w:vAlign w:val="center"/>
          </w:tcPr>
          <w:p w14:paraId="316D6BA4" w14:textId="77777777" w:rsidR="00C868A6" w:rsidRPr="002B40C3" w:rsidRDefault="00C868A6" w:rsidP="00E0307A">
            <w:pPr>
              <w:jc w:val="center"/>
              <w:rPr>
                <w:rFonts w:ascii="Times New Roman" w:hAnsi="Times New Roman"/>
                <w:color w:val="0070C0"/>
                <w:sz w:val="18"/>
                <w:szCs w:val="18"/>
                <w:lang w:eastAsia="ja-JP"/>
              </w:rPr>
            </w:pPr>
          </w:p>
        </w:tc>
        <w:tc>
          <w:tcPr>
            <w:tcW w:w="485" w:type="pct"/>
            <w:vAlign w:val="center"/>
          </w:tcPr>
          <w:p w14:paraId="4DC747C5" w14:textId="77777777" w:rsidR="00C868A6" w:rsidRPr="002B40C3" w:rsidRDefault="00C868A6" w:rsidP="00E0307A">
            <w:pPr>
              <w:jc w:val="center"/>
              <w:rPr>
                <w:rFonts w:ascii="Times New Roman" w:hAnsi="Times New Roman"/>
                <w:color w:val="0070C0"/>
                <w:sz w:val="18"/>
                <w:szCs w:val="18"/>
                <w:lang w:eastAsia="ja-JP"/>
              </w:rPr>
            </w:pPr>
          </w:p>
        </w:tc>
        <w:tc>
          <w:tcPr>
            <w:tcW w:w="483" w:type="pct"/>
            <w:vAlign w:val="center"/>
          </w:tcPr>
          <w:p w14:paraId="71193E8F" w14:textId="77777777" w:rsidR="00C868A6" w:rsidRPr="002B40C3" w:rsidRDefault="00C868A6" w:rsidP="00E0307A">
            <w:pPr>
              <w:jc w:val="center"/>
              <w:rPr>
                <w:rFonts w:ascii="Times New Roman" w:hAnsi="Times New Roman"/>
                <w:color w:val="0070C0"/>
                <w:sz w:val="18"/>
                <w:szCs w:val="18"/>
                <w:lang w:eastAsia="ja-JP"/>
              </w:rPr>
            </w:pPr>
          </w:p>
        </w:tc>
      </w:tr>
      <w:tr w:rsidR="002076E1" w:rsidRPr="002B40C3" w14:paraId="5A6D6183" w14:textId="77777777" w:rsidTr="00172585">
        <w:trPr>
          <w:cantSplit/>
          <w:trHeight w:val="420"/>
          <w:jc w:val="center"/>
        </w:trPr>
        <w:tc>
          <w:tcPr>
            <w:tcW w:w="1138" w:type="pct"/>
            <w:vAlign w:val="center"/>
            <w:hideMark/>
          </w:tcPr>
          <w:p w14:paraId="427AE532"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背景情報</w:t>
            </w:r>
          </w:p>
        </w:tc>
        <w:tc>
          <w:tcPr>
            <w:tcW w:w="482" w:type="pct"/>
            <w:vAlign w:val="center"/>
            <w:hideMark/>
          </w:tcPr>
          <w:p w14:paraId="7FB7761E"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tcPr>
          <w:p w14:paraId="3C3B5DA0" w14:textId="77777777" w:rsidR="00C868A6" w:rsidRPr="002B40C3" w:rsidRDefault="00C868A6" w:rsidP="00E0307A">
            <w:pPr>
              <w:jc w:val="center"/>
              <w:rPr>
                <w:rFonts w:ascii="Times New Roman" w:hAnsi="Times New Roman"/>
                <w:color w:val="0070C0"/>
                <w:sz w:val="18"/>
                <w:szCs w:val="18"/>
                <w:lang w:eastAsia="ja-JP"/>
              </w:rPr>
            </w:pPr>
          </w:p>
        </w:tc>
        <w:tc>
          <w:tcPr>
            <w:tcW w:w="482" w:type="pct"/>
            <w:vAlign w:val="center"/>
          </w:tcPr>
          <w:p w14:paraId="4C839F5C" w14:textId="77777777" w:rsidR="00C868A6" w:rsidRPr="002B40C3" w:rsidRDefault="00C868A6" w:rsidP="00E0307A">
            <w:pPr>
              <w:jc w:val="center"/>
              <w:rPr>
                <w:rFonts w:ascii="Times New Roman" w:hAnsi="Times New Roman"/>
                <w:color w:val="0070C0"/>
                <w:sz w:val="18"/>
                <w:szCs w:val="18"/>
                <w:lang w:eastAsia="ja-JP"/>
              </w:rPr>
            </w:pPr>
          </w:p>
        </w:tc>
        <w:tc>
          <w:tcPr>
            <w:tcW w:w="483" w:type="pct"/>
            <w:vAlign w:val="center"/>
          </w:tcPr>
          <w:p w14:paraId="70857D43" w14:textId="77777777" w:rsidR="00C868A6" w:rsidRPr="002B40C3" w:rsidRDefault="00C868A6" w:rsidP="00E0307A">
            <w:pPr>
              <w:jc w:val="center"/>
              <w:rPr>
                <w:rFonts w:ascii="Times New Roman" w:hAnsi="Times New Roman"/>
                <w:color w:val="0070C0"/>
                <w:sz w:val="18"/>
                <w:szCs w:val="18"/>
                <w:lang w:eastAsia="ja-JP"/>
              </w:rPr>
            </w:pPr>
          </w:p>
        </w:tc>
        <w:tc>
          <w:tcPr>
            <w:tcW w:w="482" w:type="pct"/>
            <w:vAlign w:val="center"/>
          </w:tcPr>
          <w:p w14:paraId="4C23624F" w14:textId="77777777" w:rsidR="00C868A6" w:rsidRPr="002B40C3" w:rsidRDefault="00C868A6" w:rsidP="00E0307A">
            <w:pPr>
              <w:jc w:val="center"/>
              <w:rPr>
                <w:rFonts w:ascii="Times New Roman" w:hAnsi="Times New Roman"/>
                <w:color w:val="0070C0"/>
                <w:sz w:val="18"/>
                <w:szCs w:val="18"/>
                <w:lang w:eastAsia="ja-JP"/>
              </w:rPr>
            </w:pPr>
          </w:p>
        </w:tc>
        <w:tc>
          <w:tcPr>
            <w:tcW w:w="482" w:type="pct"/>
            <w:vAlign w:val="center"/>
          </w:tcPr>
          <w:p w14:paraId="047F4AFE" w14:textId="77777777" w:rsidR="00C868A6" w:rsidRPr="002B40C3" w:rsidRDefault="00C868A6" w:rsidP="00E0307A">
            <w:pPr>
              <w:jc w:val="center"/>
              <w:rPr>
                <w:rFonts w:ascii="Times New Roman" w:hAnsi="Times New Roman"/>
                <w:color w:val="0070C0"/>
                <w:sz w:val="18"/>
                <w:szCs w:val="18"/>
                <w:lang w:eastAsia="ja-JP"/>
              </w:rPr>
            </w:pPr>
          </w:p>
        </w:tc>
        <w:tc>
          <w:tcPr>
            <w:tcW w:w="485" w:type="pct"/>
            <w:vAlign w:val="center"/>
          </w:tcPr>
          <w:p w14:paraId="226CA108" w14:textId="77777777" w:rsidR="00C868A6" w:rsidRPr="002B40C3" w:rsidRDefault="00C868A6" w:rsidP="00E0307A">
            <w:pPr>
              <w:jc w:val="center"/>
              <w:rPr>
                <w:rFonts w:ascii="Times New Roman" w:hAnsi="Times New Roman"/>
                <w:color w:val="0070C0"/>
                <w:sz w:val="18"/>
                <w:szCs w:val="18"/>
                <w:lang w:eastAsia="ja-JP"/>
              </w:rPr>
            </w:pPr>
          </w:p>
        </w:tc>
        <w:tc>
          <w:tcPr>
            <w:tcW w:w="483" w:type="pct"/>
            <w:vAlign w:val="center"/>
          </w:tcPr>
          <w:p w14:paraId="3C6A7092" w14:textId="77777777" w:rsidR="00C868A6" w:rsidRPr="002B40C3" w:rsidRDefault="00C868A6" w:rsidP="00E0307A">
            <w:pPr>
              <w:jc w:val="center"/>
              <w:rPr>
                <w:rFonts w:ascii="Times New Roman" w:hAnsi="Times New Roman"/>
                <w:color w:val="0070C0"/>
                <w:sz w:val="18"/>
                <w:szCs w:val="18"/>
                <w:lang w:eastAsia="ja-JP"/>
              </w:rPr>
            </w:pPr>
          </w:p>
        </w:tc>
      </w:tr>
      <w:tr w:rsidR="002076E1" w:rsidRPr="002B40C3" w14:paraId="787D3E5A" w14:textId="77777777" w:rsidTr="00172585">
        <w:trPr>
          <w:cantSplit/>
          <w:trHeight w:val="420"/>
          <w:jc w:val="center"/>
        </w:trPr>
        <w:tc>
          <w:tcPr>
            <w:tcW w:w="1138" w:type="pct"/>
            <w:vAlign w:val="center"/>
            <w:hideMark/>
          </w:tcPr>
          <w:p w14:paraId="3142BB94"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研究薬投与</w:t>
            </w:r>
          </w:p>
        </w:tc>
        <w:tc>
          <w:tcPr>
            <w:tcW w:w="482" w:type="pct"/>
            <w:vAlign w:val="center"/>
          </w:tcPr>
          <w:p w14:paraId="6822E033" w14:textId="77777777" w:rsidR="00C868A6" w:rsidRPr="002B40C3" w:rsidRDefault="00C868A6" w:rsidP="00E0307A">
            <w:pPr>
              <w:jc w:val="center"/>
              <w:rPr>
                <w:rFonts w:ascii="Times New Roman" w:hAnsi="Times New Roman"/>
                <w:color w:val="0070C0"/>
                <w:sz w:val="18"/>
                <w:szCs w:val="18"/>
                <w:lang w:eastAsia="ja-JP"/>
              </w:rPr>
            </w:pPr>
          </w:p>
        </w:tc>
        <w:tc>
          <w:tcPr>
            <w:tcW w:w="483" w:type="pct"/>
            <w:vAlign w:val="center"/>
            <w:hideMark/>
          </w:tcPr>
          <w:p w14:paraId="1CFFF0A7" w14:textId="77777777" w:rsidR="00C868A6" w:rsidRPr="002B40C3" w:rsidRDefault="00C868A6" w:rsidP="00E0307A">
            <w:pPr>
              <w:jc w:val="center"/>
              <w:rPr>
                <w:rFonts w:ascii="Times New Roman" w:hAnsi="Times New Roman"/>
                <w:color w:val="0070C0"/>
                <w:sz w:val="18"/>
                <w:szCs w:val="18"/>
                <w:lang w:eastAsia="ja-JP"/>
              </w:rPr>
            </w:pPr>
            <w:r w:rsidRPr="00172585">
              <w:rPr>
                <w:rFonts w:ascii="Times New Roman" w:hAnsi="Times New Roman"/>
                <w:noProof/>
                <w:color w:val="0070C0"/>
                <w:sz w:val="21"/>
                <w:szCs w:val="20"/>
                <w:lang w:eastAsia="ja-JP"/>
              </w:rPr>
              <mc:AlternateContent>
                <mc:Choice Requires="wps">
                  <w:drawing>
                    <wp:anchor distT="4294967294" distB="4294967294" distL="114300" distR="114300" simplePos="0" relativeHeight="251662336" behindDoc="0" locked="0" layoutInCell="0" allowOverlap="1" wp14:anchorId="7963547F" wp14:editId="5E565811">
                      <wp:simplePos x="0" y="0"/>
                      <wp:positionH relativeFrom="column">
                        <wp:posOffset>127635</wp:posOffset>
                      </wp:positionH>
                      <wp:positionV relativeFrom="paragraph">
                        <wp:posOffset>172720</wp:posOffset>
                      </wp:positionV>
                      <wp:extent cx="2597150" cy="0"/>
                      <wp:effectExtent l="38100" t="76200" r="12700" b="95250"/>
                      <wp:wrapNone/>
                      <wp:docPr id="5"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7150" cy="0"/>
                              </a:xfrm>
                              <a:prstGeom prst="line">
                                <a:avLst/>
                              </a:prstGeom>
                              <a:noFill/>
                              <a:ln w="952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644856" id="直線コネクタ 1" o:spid="_x0000_s1026" style="position:absolute;left:0;text-align:left;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0.05pt,13.6pt" to="214.5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" o:allowincell="f" strokecolor="#0070c0">
                      <v:stroke startarrow="block" endarrow="block"/>
                    </v:line>
                  </w:pict>
                </mc:Fallback>
              </mc:AlternateContent>
            </w:r>
          </w:p>
        </w:tc>
        <w:tc>
          <w:tcPr>
            <w:tcW w:w="482" w:type="pct"/>
            <w:vAlign w:val="center"/>
          </w:tcPr>
          <w:p w14:paraId="21BFEE44" w14:textId="77777777" w:rsidR="00C868A6" w:rsidRPr="002B40C3" w:rsidRDefault="00C868A6" w:rsidP="00E0307A">
            <w:pPr>
              <w:jc w:val="center"/>
              <w:rPr>
                <w:rFonts w:ascii="Times New Roman" w:hAnsi="Times New Roman"/>
                <w:color w:val="0070C0"/>
                <w:sz w:val="18"/>
                <w:szCs w:val="18"/>
                <w:lang w:eastAsia="ja-JP"/>
              </w:rPr>
            </w:pPr>
          </w:p>
        </w:tc>
        <w:tc>
          <w:tcPr>
            <w:tcW w:w="483" w:type="pct"/>
            <w:vAlign w:val="center"/>
          </w:tcPr>
          <w:p w14:paraId="5B247800" w14:textId="77777777" w:rsidR="00C868A6" w:rsidRPr="002B40C3" w:rsidRDefault="00C868A6" w:rsidP="00E0307A">
            <w:pPr>
              <w:jc w:val="center"/>
              <w:rPr>
                <w:rFonts w:ascii="Times New Roman" w:hAnsi="Times New Roman"/>
                <w:color w:val="0070C0"/>
                <w:sz w:val="18"/>
                <w:szCs w:val="18"/>
                <w:lang w:eastAsia="ja-JP"/>
              </w:rPr>
            </w:pPr>
          </w:p>
        </w:tc>
        <w:tc>
          <w:tcPr>
            <w:tcW w:w="482" w:type="pct"/>
            <w:vAlign w:val="center"/>
          </w:tcPr>
          <w:p w14:paraId="211C74EA" w14:textId="77777777" w:rsidR="00C868A6" w:rsidRPr="002B40C3" w:rsidRDefault="00C868A6" w:rsidP="00E0307A">
            <w:pPr>
              <w:jc w:val="center"/>
              <w:rPr>
                <w:rFonts w:ascii="Times New Roman" w:hAnsi="Times New Roman"/>
                <w:color w:val="0070C0"/>
                <w:sz w:val="18"/>
                <w:szCs w:val="18"/>
                <w:lang w:eastAsia="ja-JP"/>
              </w:rPr>
            </w:pPr>
          </w:p>
        </w:tc>
        <w:tc>
          <w:tcPr>
            <w:tcW w:w="482" w:type="pct"/>
            <w:vAlign w:val="center"/>
          </w:tcPr>
          <w:p w14:paraId="5BBDF179" w14:textId="77777777" w:rsidR="00C868A6" w:rsidRPr="002B40C3" w:rsidRDefault="00C868A6" w:rsidP="00E0307A">
            <w:pPr>
              <w:jc w:val="center"/>
              <w:rPr>
                <w:rFonts w:ascii="Times New Roman" w:hAnsi="Times New Roman"/>
                <w:color w:val="0070C0"/>
                <w:sz w:val="18"/>
                <w:szCs w:val="18"/>
                <w:lang w:eastAsia="ja-JP"/>
              </w:rPr>
            </w:pPr>
          </w:p>
        </w:tc>
        <w:tc>
          <w:tcPr>
            <w:tcW w:w="485" w:type="pct"/>
            <w:vAlign w:val="center"/>
          </w:tcPr>
          <w:p w14:paraId="20E59F34" w14:textId="77777777" w:rsidR="00C868A6" w:rsidRPr="002B40C3" w:rsidRDefault="00C868A6" w:rsidP="00E0307A">
            <w:pPr>
              <w:jc w:val="center"/>
              <w:rPr>
                <w:rFonts w:ascii="Times New Roman" w:hAnsi="Times New Roman"/>
                <w:color w:val="0070C0"/>
                <w:sz w:val="18"/>
                <w:szCs w:val="18"/>
                <w:lang w:eastAsia="ja-JP"/>
              </w:rPr>
            </w:pPr>
          </w:p>
        </w:tc>
        <w:tc>
          <w:tcPr>
            <w:tcW w:w="483" w:type="pct"/>
            <w:vAlign w:val="center"/>
          </w:tcPr>
          <w:p w14:paraId="2419451D" w14:textId="77777777" w:rsidR="00C868A6" w:rsidRPr="002B40C3" w:rsidRDefault="00C868A6" w:rsidP="00E0307A">
            <w:pPr>
              <w:jc w:val="center"/>
              <w:rPr>
                <w:rFonts w:ascii="Times New Roman" w:hAnsi="Times New Roman"/>
                <w:color w:val="0070C0"/>
                <w:sz w:val="18"/>
                <w:szCs w:val="18"/>
                <w:lang w:eastAsia="ja-JP"/>
              </w:rPr>
            </w:pPr>
          </w:p>
        </w:tc>
      </w:tr>
      <w:tr w:rsidR="002076E1" w:rsidRPr="002B40C3" w14:paraId="70F45485" w14:textId="77777777" w:rsidTr="00172585">
        <w:trPr>
          <w:cantSplit/>
          <w:trHeight w:val="420"/>
          <w:jc w:val="center"/>
        </w:trPr>
        <w:tc>
          <w:tcPr>
            <w:tcW w:w="1138" w:type="pct"/>
            <w:vAlign w:val="center"/>
            <w:hideMark/>
          </w:tcPr>
          <w:p w14:paraId="77CDF435"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自覚症状・他覚所見</w:t>
            </w:r>
          </w:p>
        </w:tc>
        <w:tc>
          <w:tcPr>
            <w:tcW w:w="482" w:type="pct"/>
            <w:vAlign w:val="center"/>
            <w:hideMark/>
          </w:tcPr>
          <w:p w14:paraId="331E9CA7"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hideMark/>
          </w:tcPr>
          <w:p w14:paraId="386C6ED6"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2" w:type="pct"/>
            <w:vAlign w:val="center"/>
            <w:hideMark/>
          </w:tcPr>
          <w:p w14:paraId="32E4DC1D"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hideMark/>
          </w:tcPr>
          <w:p w14:paraId="10DD0C3F"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2" w:type="pct"/>
            <w:vAlign w:val="center"/>
            <w:hideMark/>
          </w:tcPr>
          <w:p w14:paraId="0B2B79D9"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2" w:type="pct"/>
            <w:vAlign w:val="center"/>
            <w:hideMark/>
          </w:tcPr>
          <w:p w14:paraId="1DEE2CB6"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5" w:type="pct"/>
            <w:vAlign w:val="center"/>
            <w:hideMark/>
          </w:tcPr>
          <w:p w14:paraId="55360268"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hideMark/>
          </w:tcPr>
          <w:p w14:paraId="140723C7"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r>
      <w:tr w:rsidR="002076E1" w:rsidRPr="002B40C3" w14:paraId="11695363" w14:textId="77777777" w:rsidTr="00172585">
        <w:trPr>
          <w:cantSplit/>
          <w:trHeight w:val="420"/>
          <w:jc w:val="center"/>
        </w:trPr>
        <w:tc>
          <w:tcPr>
            <w:tcW w:w="1138" w:type="pct"/>
            <w:vAlign w:val="center"/>
            <w:hideMark/>
          </w:tcPr>
          <w:p w14:paraId="685B5A3D"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有害事象の観察</w:t>
            </w:r>
            <w:r w:rsidRPr="002B40C3">
              <w:rPr>
                <w:rFonts w:ascii="Times New Roman" w:hAnsi="Times New Roman"/>
                <w:color w:val="0070C0"/>
                <w:sz w:val="18"/>
                <w:szCs w:val="18"/>
                <w:vertAlign w:val="superscript"/>
                <w:lang w:eastAsia="ja-JP"/>
              </w:rPr>
              <w:t>a</w:t>
            </w:r>
          </w:p>
        </w:tc>
        <w:tc>
          <w:tcPr>
            <w:tcW w:w="482" w:type="pct"/>
            <w:vAlign w:val="center"/>
          </w:tcPr>
          <w:p w14:paraId="13A1D3F8" w14:textId="77777777" w:rsidR="00C868A6" w:rsidRPr="002B40C3" w:rsidRDefault="00C868A6" w:rsidP="00E0307A">
            <w:pPr>
              <w:jc w:val="center"/>
              <w:rPr>
                <w:rFonts w:ascii="Times New Roman" w:hAnsi="Times New Roman"/>
                <w:color w:val="0070C0"/>
                <w:sz w:val="18"/>
                <w:szCs w:val="18"/>
                <w:lang w:eastAsia="ja-JP"/>
              </w:rPr>
            </w:pPr>
          </w:p>
        </w:tc>
        <w:tc>
          <w:tcPr>
            <w:tcW w:w="483" w:type="pct"/>
            <w:vAlign w:val="center"/>
            <w:hideMark/>
          </w:tcPr>
          <w:p w14:paraId="424D8398" w14:textId="77777777" w:rsidR="00C868A6" w:rsidRPr="002B40C3" w:rsidRDefault="00C868A6" w:rsidP="00E0307A">
            <w:pPr>
              <w:jc w:val="center"/>
              <w:rPr>
                <w:rFonts w:ascii="Times New Roman" w:hAnsi="Times New Roman"/>
                <w:color w:val="0070C0"/>
                <w:sz w:val="18"/>
                <w:szCs w:val="18"/>
                <w:lang w:eastAsia="ja-JP"/>
              </w:rPr>
            </w:pPr>
            <w:r w:rsidRPr="00172585">
              <w:rPr>
                <w:rFonts w:ascii="Times New Roman" w:hAnsi="Times New Roman"/>
                <w:noProof/>
                <w:color w:val="0070C0"/>
                <w:sz w:val="21"/>
                <w:szCs w:val="20"/>
                <w:lang w:eastAsia="ja-JP"/>
              </w:rPr>
              <mc:AlternateContent>
                <mc:Choice Requires="wps">
                  <w:drawing>
                    <wp:anchor distT="4294967294" distB="4294967294" distL="114300" distR="114300" simplePos="0" relativeHeight="251663360" behindDoc="0" locked="0" layoutInCell="0" allowOverlap="1" wp14:anchorId="05ABC5D7" wp14:editId="29D18460">
                      <wp:simplePos x="0" y="0"/>
                      <wp:positionH relativeFrom="column">
                        <wp:posOffset>81915</wp:posOffset>
                      </wp:positionH>
                      <wp:positionV relativeFrom="paragraph">
                        <wp:posOffset>153670</wp:posOffset>
                      </wp:positionV>
                      <wp:extent cx="3218815" cy="0"/>
                      <wp:effectExtent l="38100" t="76200" r="19685" b="95250"/>
                      <wp:wrapNone/>
                      <wp:docPr id="6"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8815" cy="0"/>
                              </a:xfrm>
                              <a:prstGeom prst="line">
                                <a:avLst/>
                              </a:prstGeom>
                              <a:noFill/>
                              <a:ln w="952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972DCE" id="直線コネクタ 4" o:spid="_x0000_s1026" style="position:absolute;left:0;text-align:left;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45pt,12.1pt" to="259.9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" o:allowincell="f" strokecolor="#0070c0">
                      <v:stroke startarrow="block" endarrow="block"/>
                    </v:line>
                  </w:pict>
                </mc:Fallback>
              </mc:AlternateContent>
            </w:r>
          </w:p>
        </w:tc>
        <w:tc>
          <w:tcPr>
            <w:tcW w:w="482" w:type="pct"/>
            <w:vAlign w:val="center"/>
          </w:tcPr>
          <w:p w14:paraId="32BE4865" w14:textId="77777777" w:rsidR="00C868A6" w:rsidRPr="002B40C3" w:rsidRDefault="00C868A6" w:rsidP="00E0307A">
            <w:pPr>
              <w:jc w:val="center"/>
              <w:rPr>
                <w:rFonts w:ascii="Times New Roman" w:hAnsi="Times New Roman"/>
                <w:color w:val="0070C0"/>
                <w:sz w:val="18"/>
                <w:szCs w:val="18"/>
                <w:lang w:eastAsia="ja-JP"/>
              </w:rPr>
            </w:pPr>
          </w:p>
        </w:tc>
        <w:tc>
          <w:tcPr>
            <w:tcW w:w="483" w:type="pct"/>
            <w:vAlign w:val="center"/>
          </w:tcPr>
          <w:p w14:paraId="48EC0CEE" w14:textId="77777777" w:rsidR="00C868A6" w:rsidRPr="002B40C3" w:rsidRDefault="00C868A6" w:rsidP="00E0307A">
            <w:pPr>
              <w:jc w:val="center"/>
              <w:rPr>
                <w:rFonts w:ascii="Times New Roman" w:hAnsi="Times New Roman"/>
                <w:color w:val="0070C0"/>
                <w:sz w:val="18"/>
                <w:szCs w:val="18"/>
                <w:lang w:eastAsia="ja-JP"/>
              </w:rPr>
            </w:pPr>
          </w:p>
        </w:tc>
        <w:tc>
          <w:tcPr>
            <w:tcW w:w="482" w:type="pct"/>
            <w:vAlign w:val="center"/>
          </w:tcPr>
          <w:p w14:paraId="22B8CFD1" w14:textId="77777777" w:rsidR="00C868A6" w:rsidRPr="002B40C3" w:rsidRDefault="00C868A6" w:rsidP="00E0307A">
            <w:pPr>
              <w:jc w:val="center"/>
              <w:rPr>
                <w:rFonts w:ascii="Times New Roman" w:hAnsi="Times New Roman"/>
                <w:color w:val="0070C0"/>
                <w:sz w:val="18"/>
                <w:szCs w:val="18"/>
                <w:lang w:eastAsia="ja-JP"/>
              </w:rPr>
            </w:pPr>
          </w:p>
        </w:tc>
        <w:tc>
          <w:tcPr>
            <w:tcW w:w="482" w:type="pct"/>
            <w:vAlign w:val="center"/>
          </w:tcPr>
          <w:p w14:paraId="27095819" w14:textId="77777777" w:rsidR="00C868A6" w:rsidRPr="002B40C3" w:rsidRDefault="00C868A6" w:rsidP="00E0307A">
            <w:pPr>
              <w:jc w:val="center"/>
              <w:rPr>
                <w:rFonts w:ascii="Times New Roman" w:hAnsi="Times New Roman"/>
                <w:color w:val="0070C0"/>
                <w:sz w:val="18"/>
                <w:szCs w:val="18"/>
                <w:lang w:eastAsia="ja-JP"/>
              </w:rPr>
            </w:pPr>
          </w:p>
        </w:tc>
        <w:tc>
          <w:tcPr>
            <w:tcW w:w="485" w:type="pct"/>
            <w:vAlign w:val="center"/>
          </w:tcPr>
          <w:p w14:paraId="2C858263" w14:textId="77777777" w:rsidR="00C868A6" w:rsidRPr="002B40C3" w:rsidRDefault="00C868A6" w:rsidP="00E0307A">
            <w:pPr>
              <w:jc w:val="center"/>
              <w:rPr>
                <w:rFonts w:ascii="Times New Roman" w:hAnsi="Times New Roman"/>
                <w:color w:val="0070C0"/>
                <w:sz w:val="18"/>
                <w:szCs w:val="18"/>
                <w:lang w:eastAsia="ja-JP"/>
              </w:rPr>
            </w:pPr>
          </w:p>
        </w:tc>
        <w:tc>
          <w:tcPr>
            <w:tcW w:w="483" w:type="pct"/>
            <w:vAlign w:val="center"/>
          </w:tcPr>
          <w:p w14:paraId="18E7D880" w14:textId="77777777" w:rsidR="00C868A6" w:rsidRPr="002B40C3" w:rsidRDefault="00C868A6" w:rsidP="00E0307A">
            <w:pPr>
              <w:jc w:val="center"/>
              <w:rPr>
                <w:rFonts w:ascii="Times New Roman" w:hAnsi="Times New Roman"/>
                <w:color w:val="0070C0"/>
                <w:sz w:val="18"/>
                <w:szCs w:val="18"/>
                <w:lang w:eastAsia="ja-JP"/>
              </w:rPr>
            </w:pPr>
          </w:p>
        </w:tc>
      </w:tr>
      <w:tr w:rsidR="002076E1" w:rsidRPr="002B40C3" w14:paraId="2A0AE7FD" w14:textId="77777777" w:rsidTr="00172585">
        <w:trPr>
          <w:cantSplit/>
          <w:trHeight w:val="420"/>
          <w:jc w:val="center"/>
        </w:trPr>
        <w:tc>
          <w:tcPr>
            <w:tcW w:w="1138" w:type="pct"/>
            <w:vAlign w:val="center"/>
            <w:hideMark/>
          </w:tcPr>
          <w:p w14:paraId="10B0A8E0"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血圧・脈拍数測定</w:t>
            </w:r>
          </w:p>
        </w:tc>
        <w:tc>
          <w:tcPr>
            <w:tcW w:w="482" w:type="pct"/>
            <w:vAlign w:val="center"/>
            <w:hideMark/>
          </w:tcPr>
          <w:p w14:paraId="644B5DC8"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hideMark/>
          </w:tcPr>
          <w:p w14:paraId="3A59BBA4"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2" w:type="pct"/>
            <w:vAlign w:val="center"/>
            <w:hideMark/>
          </w:tcPr>
          <w:p w14:paraId="1F805154"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hideMark/>
          </w:tcPr>
          <w:p w14:paraId="18BCD9B0"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2" w:type="pct"/>
            <w:vAlign w:val="center"/>
            <w:hideMark/>
          </w:tcPr>
          <w:p w14:paraId="1FF7E412"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2" w:type="pct"/>
            <w:vAlign w:val="center"/>
            <w:hideMark/>
          </w:tcPr>
          <w:p w14:paraId="03F543AF"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5" w:type="pct"/>
            <w:vAlign w:val="center"/>
            <w:hideMark/>
          </w:tcPr>
          <w:p w14:paraId="73324C70"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hideMark/>
          </w:tcPr>
          <w:p w14:paraId="6BAB69E8"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r>
      <w:tr w:rsidR="002076E1" w:rsidRPr="002B40C3" w14:paraId="549F3EA8" w14:textId="77777777" w:rsidTr="00172585">
        <w:trPr>
          <w:cantSplit/>
          <w:trHeight w:val="420"/>
          <w:jc w:val="center"/>
        </w:trPr>
        <w:tc>
          <w:tcPr>
            <w:tcW w:w="1138" w:type="pct"/>
            <w:vAlign w:val="center"/>
            <w:hideMark/>
          </w:tcPr>
          <w:p w14:paraId="7F728E60"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体重測定</w:t>
            </w:r>
          </w:p>
        </w:tc>
        <w:tc>
          <w:tcPr>
            <w:tcW w:w="482" w:type="pct"/>
            <w:vAlign w:val="center"/>
            <w:hideMark/>
          </w:tcPr>
          <w:p w14:paraId="68CD054A"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hideMark/>
          </w:tcPr>
          <w:p w14:paraId="1C50D102"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2" w:type="pct"/>
            <w:vAlign w:val="center"/>
          </w:tcPr>
          <w:p w14:paraId="636F0D7F" w14:textId="77777777" w:rsidR="00C868A6" w:rsidRPr="002B40C3" w:rsidRDefault="00C868A6" w:rsidP="00E0307A">
            <w:pPr>
              <w:jc w:val="center"/>
              <w:rPr>
                <w:rFonts w:ascii="Times New Roman" w:hAnsi="Times New Roman"/>
                <w:color w:val="0070C0"/>
                <w:sz w:val="18"/>
                <w:szCs w:val="18"/>
                <w:lang w:eastAsia="ja-JP"/>
              </w:rPr>
            </w:pPr>
          </w:p>
        </w:tc>
        <w:tc>
          <w:tcPr>
            <w:tcW w:w="483" w:type="pct"/>
            <w:vAlign w:val="center"/>
          </w:tcPr>
          <w:p w14:paraId="36659DD3" w14:textId="77777777" w:rsidR="00C868A6" w:rsidRPr="002B40C3" w:rsidRDefault="00C868A6" w:rsidP="00E0307A">
            <w:pPr>
              <w:jc w:val="center"/>
              <w:rPr>
                <w:rFonts w:ascii="Times New Roman" w:hAnsi="Times New Roman"/>
                <w:color w:val="0070C0"/>
                <w:sz w:val="18"/>
                <w:szCs w:val="18"/>
                <w:lang w:eastAsia="ja-JP"/>
              </w:rPr>
            </w:pPr>
          </w:p>
        </w:tc>
        <w:tc>
          <w:tcPr>
            <w:tcW w:w="482" w:type="pct"/>
            <w:vAlign w:val="center"/>
          </w:tcPr>
          <w:p w14:paraId="73647593" w14:textId="77777777" w:rsidR="00C868A6" w:rsidRPr="002B40C3" w:rsidRDefault="00C868A6" w:rsidP="00E0307A">
            <w:pPr>
              <w:jc w:val="center"/>
              <w:rPr>
                <w:rFonts w:ascii="Times New Roman" w:hAnsi="Times New Roman"/>
                <w:color w:val="0070C0"/>
                <w:sz w:val="18"/>
                <w:szCs w:val="18"/>
                <w:lang w:eastAsia="ja-JP"/>
              </w:rPr>
            </w:pPr>
          </w:p>
        </w:tc>
        <w:tc>
          <w:tcPr>
            <w:tcW w:w="482" w:type="pct"/>
            <w:vAlign w:val="center"/>
          </w:tcPr>
          <w:p w14:paraId="6FFF8501" w14:textId="77777777" w:rsidR="00C868A6" w:rsidRPr="002B40C3" w:rsidRDefault="00C868A6" w:rsidP="00E0307A">
            <w:pPr>
              <w:jc w:val="center"/>
              <w:rPr>
                <w:rFonts w:ascii="Times New Roman" w:hAnsi="Times New Roman"/>
                <w:color w:val="0070C0"/>
                <w:sz w:val="18"/>
                <w:szCs w:val="18"/>
                <w:lang w:eastAsia="ja-JP"/>
              </w:rPr>
            </w:pPr>
          </w:p>
        </w:tc>
        <w:tc>
          <w:tcPr>
            <w:tcW w:w="485" w:type="pct"/>
            <w:vAlign w:val="center"/>
            <w:hideMark/>
          </w:tcPr>
          <w:p w14:paraId="389E7A44"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tcPr>
          <w:p w14:paraId="32C542C5" w14:textId="77777777" w:rsidR="00C868A6" w:rsidRPr="002B40C3" w:rsidRDefault="00C868A6" w:rsidP="00E0307A">
            <w:pPr>
              <w:jc w:val="center"/>
              <w:rPr>
                <w:rFonts w:ascii="Times New Roman" w:hAnsi="Times New Roman"/>
                <w:color w:val="0070C0"/>
                <w:sz w:val="18"/>
                <w:szCs w:val="18"/>
                <w:lang w:eastAsia="ja-JP"/>
              </w:rPr>
            </w:pPr>
          </w:p>
        </w:tc>
      </w:tr>
      <w:tr w:rsidR="002076E1" w:rsidRPr="002B40C3" w14:paraId="2E66CC86" w14:textId="77777777" w:rsidTr="002076E1">
        <w:trPr>
          <w:cantSplit/>
          <w:trHeight w:val="420"/>
          <w:jc w:val="center"/>
        </w:trPr>
        <w:tc>
          <w:tcPr>
            <w:tcW w:w="1138" w:type="pct"/>
            <w:vAlign w:val="center"/>
            <w:hideMark/>
          </w:tcPr>
          <w:p w14:paraId="7C338A9E"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血液学的検査</w:t>
            </w:r>
            <w:r w:rsidRPr="002B40C3">
              <w:rPr>
                <w:rFonts w:ascii="Times New Roman" w:hAnsi="Times New Roman"/>
                <w:color w:val="0070C0"/>
                <w:sz w:val="18"/>
                <w:szCs w:val="18"/>
                <w:vertAlign w:val="superscript"/>
                <w:lang w:eastAsia="ja-JP"/>
              </w:rPr>
              <w:t>b</w:t>
            </w:r>
          </w:p>
        </w:tc>
        <w:tc>
          <w:tcPr>
            <w:tcW w:w="482" w:type="pct"/>
            <w:vAlign w:val="center"/>
            <w:hideMark/>
          </w:tcPr>
          <w:p w14:paraId="6059DC90"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hideMark/>
          </w:tcPr>
          <w:p w14:paraId="726F623E"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2" w:type="pct"/>
            <w:vAlign w:val="center"/>
            <w:hideMark/>
          </w:tcPr>
          <w:p w14:paraId="3618CDE0"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hideMark/>
          </w:tcPr>
          <w:p w14:paraId="709ECCD5"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2" w:type="pct"/>
            <w:vAlign w:val="center"/>
            <w:hideMark/>
          </w:tcPr>
          <w:p w14:paraId="17250C01"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2" w:type="pct"/>
            <w:vAlign w:val="center"/>
            <w:hideMark/>
          </w:tcPr>
          <w:p w14:paraId="034A4953"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5" w:type="pct"/>
            <w:vAlign w:val="center"/>
            <w:hideMark/>
          </w:tcPr>
          <w:p w14:paraId="53EBA927"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hideMark/>
          </w:tcPr>
          <w:p w14:paraId="12C51943" w14:textId="0DACDE2C"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r>
      <w:tr w:rsidR="002076E1" w:rsidRPr="002B40C3" w14:paraId="26BDAB23" w14:textId="77777777" w:rsidTr="002076E1">
        <w:trPr>
          <w:cantSplit/>
          <w:trHeight w:val="420"/>
          <w:jc w:val="center"/>
        </w:trPr>
        <w:tc>
          <w:tcPr>
            <w:tcW w:w="1138" w:type="pct"/>
            <w:vAlign w:val="center"/>
            <w:hideMark/>
          </w:tcPr>
          <w:p w14:paraId="38C0F876"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血液生化学検査</w:t>
            </w:r>
            <w:r w:rsidRPr="002B40C3">
              <w:rPr>
                <w:rFonts w:ascii="Times New Roman" w:hAnsi="Times New Roman"/>
                <w:color w:val="0070C0"/>
                <w:sz w:val="18"/>
                <w:szCs w:val="18"/>
                <w:vertAlign w:val="superscript"/>
                <w:lang w:eastAsia="ja-JP"/>
              </w:rPr>
              <w:t>c</w:t>
            </w:r>
          </w:p>
        </w:tc>
        <w:tc>
          <w:tcPr>
            <w:tcW w:w="482" w:type="pct"/>
            <w:vAlign w:val="center"/>
            <w:hideMark/>
          </w:tcPr>
          <w:p w14:paraId="5E08A127"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hideMark/>
          </w:tcPr>
          <w:p w14:paraId="0C1B50A7"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2" w:type="pct"/>
            <w:vAlign w:val="center"/>
            <w:hideMark/>
          </w:tcPr>
          <w:p w14:paraId="0EF1D756"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hideMark/>
          </w:tcPr>
          <w:p w14:paraId="6EDEA859"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2" w:type="pct"/>
            <w:vAlign w:val="center"/>
            <w:hideMark/>
          </w:tcPr>
          <w:p w14:paraId="6EED61AE"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2" w:type="pct"/>
            <w:vAlign w:val="center"/>
            <w:hideMark/>
          </w:tcPr>
          <w:p w14:paraId="23C93A16"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5" w:type="pct"/>
            <w:vAlign w:val="center"/>
            <w:hideMark/>
          </w:tcPr>
          <w:p w14:paraId="79C62ACA"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hideMark/>
          </w:tcPr>
          <w:p w14:paraId="42648E8E" w14:textId="50022996"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r>
      <w:tr w:rsidR="002076E1" w:rsidRPr="002B40C3" w14:paraId="54C93B71" w14:textId="77777777" w:rsidTr="002076E1">
        <w:trPr>
          <w:cantSplit/>
          <w:trHeight w:val="420"/>
          <w:jc w:val="center"/>
        </w:trPr>
        <w:tc>
          <w:tcPr>
            <w:tcW w:w="1138" w:type="pct"/>
            <w:vAlign w:val="center"/>
            <w:hideMark/>
          </w:tcPr>
          <w:p w14:paraId="555B377A"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尿検査</w:t>
            </w:r>
            <w:r w:rsidRPr="002B40C3">
              <w:rPr>
                <w:rFonts w:ascii="Times New Roman" w:hAnsi="Times New Roman"/>
                <w:color w:val="0070C0"/>
                <w:sz w:val="18"/>
                <w:szCs w:val="18"/>
                <w:vertAlign w:val="superscript"/>
                <w:lang w:eastAsia="ja-JP"/>
              </w:rPr>
              <w:t>d</w:t>
            </w:r>
          </w:p>
        </w:tc>
        <w:tc>
          <w:tcPr>
            <w:tcW w:w="482" w:type="pct"/>
            <w:vAlign w:val="center"/>
            <w:hideMark/>
          </w:tcPr>
          <w:p w14:paraId="276C3464"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hideMark/>
          </w:tcPr>
          <w:p w14:paraId="7D229779"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2" w:type="pct"/>
            <w:vAlign w:val="center"/>
            <w:hideMark/>
          </w:tcPr>
          <w:p w14:paraId="3319F12C"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hideMark/>
          </w:tcPr>
          <w:p w14:paraId="0545F456"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2" w:type="pct"/>
            <w:vAlign w:val="center"/>
            <w:hideMark/>
          </w:tcPr>
          <w:p w14:paraId="67BB486D"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2" w:type="pct"/>
            <w:vAlign w:val="center"/>
            <w:hideMark/>
          </w:tcPr>
          <w:p w14:paraId="16D67EDA"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5" w:type="pct"/>
            <w:vAlign w:val="center"/>
            <w:hideMark/>
          </w:tcPr>
          <w:p w14:paraId="3DCD3156"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hideMark/>
          </w:tcPr>
          <w:p w14:paraId="03EA764E" w14:textId="37163B46"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r>
      <w:tr w:rsidR="002076E1" w:rsidRPr="002B40C3" w14:paraId="6C1B2BA0" w14:textId="77777777" w:rsidTr="00172585">
        <w:trPr>
          <w:cantSplit/>
          <w:trHeight w:val="420"/>
          <w:jc w:val="center"/>
        </w:trPr>
        <w:tc>
          <w:tcPr>
            <w:tcW w:w="1138" w:type="pct"/>
            <w:vAlign w:val="center"/>
            <w:hideMark/>
          </w:tcPr>
          <w:p w14:paraId="46FA453A" w14:textId="77777777" w:rsidR="002076E1" w:rsidRPr="002B40C3" w:rsidRDefault="002076E1"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胸部</w:t>
            </w:r>
            <w:r w:rsidRPr="002B40C3">
              <w:rPr>
                <w:rFonts w:ascii="Times New Roman" w:hAnsi="Times New Roman"/>
                <w:color w:val="0070C0"/>
                <w:sz w:val="18"/>
                <w:szCs w:val="18"/>
                <w:lang w:eastAsia="ja-JP"/>
              </w:rPr>
              <w:t>X</w:t>
            </w:r>
            <w:r w:rsidRPr="002B40C3">
              <w:rPr>
                <w:rFonts w:ascii="Times New Roman" w:hAnsi="Times New Roman" w:hint="eastAsia"/>
                <w:color w:val="0070C0"/>
                <w:sz w:val="18"/>
                <w:szCs w:val="18"/>
                <w:lang w:eastAsia="ja-JP"/>
              </w:rPr>
              <w:t>線検査</w:t>
            </w:r>
            <w:r w:rsidRPr="002B40C3">
              <w:rPr>
                <w:rFonts w:ascii="Times New Roman" w:hAnsi="Times New Roman"/>
                <w:color w:val="0070C0"/>
                <w:sz w:val="18"/>
                <w:szCs w:val="18"/>
                <w:vertAlign w:val="superscript"/>
                <w:lang w:eastAsia="ja-JP"/>
              </w:rPr>
              <w:t>e</w:t>
            </w:r>
          </w:p>
        </w:tc>
        <w:tc>
          <w:tcPr>
            <w:tcW w:w="966" w:type="pct"/>
            <w:gridSpan w:val="2"/>
            <w:vAlign w:val="center"/>
            <w:hideMark/>
          </w:tcPr>
          <w:p w14:paraId="1F9F636E" w14:textId="1F7276E6" w:rsidR="002076E1" w:rsidRPr="002B40C3" w:rsidRDefault="002076E1"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2" w:type="pct"/>
            <w:vAlign w:val="center"/>
          </w:tcPr>
          <w:p w14:paraId="40B63725" w14:textId="77777777" w:rsidR="002076E1" w:rsidRPr="002B40C3" w:rsidRDefault="002076E1" w:rsidP="00E0307A">
            <w:pPr>
              <w:jc w:val="center"/>
              <w:rPr>
                <w:rFonts w:ascii="Times New Roman" w:hAnsi="Times New Roman"/>
                <w:color w:val="0070C0"/>
                <w:sz w:val="18"/>
                <w:szCs w:val="18"/>
                <w:lang w:eastAsia="ja-JP"/>
              </w:rPr>
            </w:pPr>
          </w:p>
        </w:tc>
        <w:tc>
          <w:tcPr>
            <w:tcW w:w="483" w:type="pct"/>
            <w:vAlign w:val="center"/>
          </w:tcPr>
          <w:p w14:paraId="296E6B85" w14:textId="77777777" w:rsidR="002076E1" w:rsidRPr="002B40C3" w:rsidRDefault="002076E1" w:rsidP="00E0307A">
            <w:pPr>
              <w:jc w:val="center"/>
              <w:rPr>
                <w:rFonts w:ascii="Times New Roman" w:hAnsi="Times New Roman"/>
                <w:color w:val="0070C0"/>
                <w:sz w:val="18"/>
                <w:szCs w:val="18"/>
                <w:lang w:eastAsia="ja-JP"/>
              </w:rPr>
            </w:pPr>
          </w:p>
        </w:tc>
        <w:tc>
          <w:tcPr>
            <w:tcW w:w="482" w:type="pct"/>
            <w:vAlign w:val="center"/>
          </w:tcPr>
          <w:p w14:paraId="0C1FA86F" w14:textId="77777777" w:rsidR="002076E1" w:rsidRPr="002B40C3" w:rsidRDefault="002076E1" w:rsidP="00E0307A">
            <w:pPr>
              <w:jc w:val="center"/>
              <w:rPr>
                <w:rFonts w:ascii="Times New Roman" w:hAnsi="Times New Roman"/>
                <w:color w:val="0070C0"/>
                <w:sz w:val="18"/>
                <w:szCs w:val="18"/>
                <w:lang w:eastAsia="ja-JP"/>
              </w:rPr>
            </w:pPr>
          </w:p>
        </w:tc>
        <w:tc>
          <w:tcPr>
            <w:tcW w:w="482" w:type="pct"/>
            <w:vAlign w:val="center"/>
          </w:tcPr>
          <w:p w14:paraId="358D5901" w14:textId="77777777" w:rsidR="002076E1" w:rsidRPr="002B40C3" w:rsidRDefault="002076E1" w:rsidP="00E0307A">
            <w:pPr>
              <w:jc w:val="center"/>
              <w:rPr>
                <w:rFonts w:ascii="Times New Roman" w:hAnsi="Times New Roman"/>
                <w:color w:val="0070C0"/>
                <w:sz w:val="18"/>
                <w:szCs w:val="18"/>
                <w:lang w:eastAsia="ja-JP"/>
              </w:rPr>
            </w:pPr>
          </w:p>
        </w:tc>
        <w:tc>
          <w:tcPr>
            <w:tcW w:w="485" w:type="pct"/>
            <w:vAlign w:val="center"/>
          </w:tcPr>
          <w:p w14:paraId="0A9C5B6D" w14:textId="77777777" w:rsidR="002076E1" w:rsidRPr="002B40C3" w:rsidRDefault="002076E1" w:rsidP="00E0307A">
            <w:pPr>
              <w:jc w:val="center"/>
              <w:rPr>
                <w:rFonts w:ascii="Times New Roman" w:hAnsi="Times New Roman"/>
                <w:color w:val="0070C0"/>
                <w:sz w:val="18"/>
                <w:szCs w:val="18"/>
                <w:lang w:eastAsia="ja-JP"/>
              </w:rPr>
            </w:pPr>
          </w:p>
        </w:tc>
        <w:tc>
          <w:tcPr>
            <w:tcW w:w="483" w:type="pct"/>
            <w:vAlign w:val="center"/>
          </w:tcPr>
          <w:p w14:paraId="2B6C12D4" w14:textId="77777777" w:rsidR="002076E1" w:rsidRPr="002B40C3" w:rsidRDefault="002076E1" w:rsidP="00E0307A">
            <w:pPr>
              <w:jc w:val="center"/>
              <w:rPr>
                <w:rFonts w:ascii="Times New Roman" w:hAnsi="Times New Roman"/>
                <w:color w:val="0070C0"/>
                <w:sz w:val="18"/>
                <w:szCs w:val="18"/>
                <w:lang w:eastAsia="ja-JP"/>
              </w:rPr>
            </w:pPr>
          </w:p>
        </w:tc>
      </w:tr>
      <w:tr w:rsidR="002076E1" w:rsidRPr="002B40C3" w14:paraId="03893100" w14:textId="77777777" w:rsidTr="00172585">
        <w:trPr>
          <w:cantSplit/>
          <w:trHeight w:val="420"/>
          <w:jc w:val="center"/>
        </w:trPr>
        <w:tc>
          <w:tcPr>
            <w:tcW w:w="1138" w:type="pct"/>
            <w:vAlign w:val="center"/>
            <w:hideMark/>
          </w:tcPr>
          <w:p w14:paraId="69658671" w14:textId="77777777" w:rsidR="002076E1" w:rsidRPr="002B40C3" w:rsidRDefault="002076E1"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心電図検査</w:t>
            </w:r>
            <w:r w:rsidRPr="002B40C3">
              <w:rPr>
                <w:rFonts w:ascii="Times New Roman" w:hAnsi="Times New Roman"/>
                <w:color w:val="0070C0"/>
                <w:sz w:val="18"/>
                <w:szCs w:val="18"/>
                <w:vertAlign w:val="superscript"/>
                <w:lang w:eastAsia="ja-JP"/>
              </w:rPr>
              <w:t>e</w:t>
            </w:r>
          </w:p>
        </w:tc>
        <w:tc>
          <w:tcPr>
            <w:tcW w:w="966" w:type="pct"/>
            <w:gridSpan w:val="2"/>
            <w:vAlign w:val="center"/>
            <w:hideMark/>
          </w:tcPr>
          <w:p w14:paraId="152B9741" w14:textId="4CA5DE66" w:rsidR="002076E1" w:rsidRPr="002B40C3" w:rsidRDefault="002076E1"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2" w:type="pct"/>
            <w:vAlign w:val="center"/>
          </w:tcPr>
          <w:p w14:paraId="4456512F" w14:textId="77777777" w:rsidR="002076E1" w:rsidRPr="002B40C3" w:rsidRDefault="002076E1" w:rsidP="00E0307A">
            <w:pPr>
              <w:jc w:val="center"/>
              <w:rPr>
                <w:rFonts w:ascii="Times New Roman" w:hAnsi="Times New Roman"/>
                <w:color w:val="0070C0"/>
                <w:sz w:val="18"/>
                <w:szCs w:val="18"/>
                <w:lang w:eastAsia="ja-JP"/>
              </w:rPr>
            </w:pPr>
          </w:p>
        </w:tc>
        <w:tc>
          <w:tcPr>
            <w:tcW w:w="483" w:type="pct"/>
            <w:vAlign w:val="center"/>
          </w:tcPr>
          <w:p w14:paraId="3E75573C" w14:textId="77777777" w:rsidR="002076E1" w:rsidRPr="002B40C3" w:rsidRDefault="002076E1" w:rsidP="00E0307A">
            <w:pPr>
              <w:jc w:val="center"/>
              <w:rPr>
                <w:rFonts w:ascii="Times New Roman" w:hAnsi="Times New Roman"/>
                <w:color w:val="0070C0"/>
                <w:sz w:val="18"/>
                <w:szCs w:val="18"/>
                <w:lang w:eastAsia="ja-JP"/>
              </w:rPr>
            </w:pPr>
          </w:p>
        </w:tc>
        <w:tc>
          <w:tcPr>
            <w:tcW w:w="482" w:type="pct"/>
            <w:vAlign w:val="center"/>
          </w:tcPr>
          <w:p w14:paraId="36A06680" w14:textId="77777777" w:rsidR="002076E1" w:rsidRPr="002B40C3" w:rsidRDefault="002076E1" w:rsidP="00E0307A">
            <w:pPr>
              <w:jc w:val="center"/>
              <w:rPr>
                <w:rFonts w:ascii="Times New Roman" w:hAnsi="Times New Roman"/>
                <w:color w:val="0070C0"/>
                <w:sz w:val="18"/>
                <w:szCs w:val="18"/>
                <w:lang w:eastAsia="ja-JP"/>
              </w:rPr>
            </w:pPr>
          </w:p>
        </w:tc>
        <w:tc>
          <w:tcPr>
            <w:tcW w:w="482" w:type="pct"/>
            <w:vAlign w:val="center"/>
          </w:tcPr>
          <w:p w14:paraId="4288FDD6" w14:textId="77777777" w:rsidR="002076E1" w:rsidRPr="002B40C3" w:rsidRDefault="002076E1" w:rsidP="00E0307A">
            <w:pPr>
              <w:jc w:val="center"/>
              <w:rPr>
                <w:rFonts w:ascii="Times New Roman" w:hAnsi="Times New Roman"/>
                <w:color w:val="0070C0"/>
                <w:sz w:val="18"/>
                <w:szCs w:val="18"/>
                <w:lang w:eastAsia="ja-JP"/>
              </w:rPr>
            </w:pPr>
          </w:p>
        </w:tc>
        <w:tc>
          <w:tcPr>
            <w:tcW w:w="485" w:type="pct"/>
            <w:vAlign w:val="center"/>
          </w:tcPr>
          <w:p w14:paraId="1C7EE392" w14:textId="77777777" w:rsidR="002076E1" w:rsidRPr="002B40C3" w:rsidRDefault="002076E1" w:rsidP="00E0307A">
            <w:pPr>
              <w:jc w:val="center"/>
              <w:rPr>
                <w:rFonts w:ascii="Times New Roman" w:hAnsi="Times New Roman"/>
                <w:color w:val="0070C0"/>
                <w:sz w:val="18"/>
                <w:szCs w:val="18"/>
                <w:lang w:eastAsia="ja-JP"/>
              </w:rPr>
            </w:pPr>
          </w:p>
        </w:tc>
        <w:tc>
          <w:tcPr>
            <w:tcW w:w="483" w:type="pct"/>
            <w:vAlign w:val="center"/>
          </w:tcPr>
          <w:p w14:paraId="4AED0FEF" w14:textId="77777777" w:rsidR="002076E1" w:rsidRPr="002B40C3" w:rsidRDefault="002076E1" w:rsidP="00E0307A">
            <w:pPr>
              <w:jc w:val="center"/>
              <w:rPr>
                <w:rFonts w:ascii="Times New Roman" w:hAnsi="Times New Roman"/>
                <w:color w:val="0070C0"/>
                <w:sz w:val="18"/>
                <w:szCs w:val="18"/>
                <w:lang w:eastAsia="ja-JP"/>
              </w:rPr>
            </w:pPr>
          </w:p>
        </w:tc>
      </w:tr>
      <w:tr w:rsidR="002076E1" w:rsidRPr="002B40C3" w14:paraId="11E20776" w14:textId="77777777" w:rsidTr="002076E1">
        <w:trPr>
          <w:cantSplit/>
          <w:trHeight w:val="420"/>
          <w:jc w:val="center"/>
        </w:trPr>
        <w:tc>
          <w:tcPr>
            <w:tcW w:w="1138" w:type="pct"/>
            <w:vAlign w:val="center"/>
            <w:hideMark/>
          </w:tcPr>
          <w:p w14:paraId="41297310"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cs="Cambria Math" w:hint="eastAsia"/>
                <w:color w:val="0070C0"/>
                <w:sz w:val="18"/>
                <w:szCs w:val="18"/>
                <w:lang w:eastAsia="ja-JP"/>
              </w:rPr>
              <w:t>△△△</w:t>
            </w:r>
            <w:r w:rsidRPr="002B40C3">
              <w:rPr>
                <w:rFonts w:ascii="Times New Roman" w:hAnsi="Times New Roman" w:hint="eastAsia"/>
                <w:color w:val="0070C0"/>
                <w:sz w:val="18"/>
                <w:szCs w:val="18"/>
                <w:lang w:eastAsia="ja-JP"/>
              </w:rPr>
              <w:t>測定</w:t>
            </w:r>
          </w:p>
        </w:tc>
        <w:tc>
          <w:tcPr>
            <w:tcW w:w="482" w:type="pct"/>
            <w:vAlign w:val="center"/>
            <w:hideMark/>
          </w:tcPr>
          <w:p w14:paraId="6E301124"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hideMark/>
          </w:tcPr>
          <w:p w14:paraId="450E743C"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2" w:type="pct"/>
            <w:vAlign w:val="center"/>
          </w:tcPr>
          <w:p w14:paraId="568DF9D6" w14:textId="77777777" w:rsidR="000A57FE" w:rsidRPr="002B40C3" w:rsidRDefault="000A57FE" w:rsidP="00E0307A">
            <w:pPr>
              <w:jc w:val="center"/>
              <w:rPr>
                <w:rFonts w:ascii="Times New Roman" w:hAnsi="Times New Roman"/>
                <w:color w:val="0070C0"/>
                <w:sz w:val="18"/>
                <w:szCs w:val="18"/>
                <w:lang w:eastAsia="ja-JP"/>
              </w:rPr>
            </w:pPr>
          </w:p>
        </w:tc>
        <w:tc>
          <w:tcPr>
            <w:tcW w:w="483" w:type="pct"/>
            <w:vAlign w:val="center"/>
          </w:tcPr>
          <w:p w14:paraId="1FB670FE" w14:textId="77777777" w:rsidR="000A57FE" w:rsidRPr="002B40C3" w:rsidRDefault="000A57FE" w:rsidP="00E0307A">
            <w:pPr>
              <w:jc w:val="center"/>
              <w:rPr>
                <w:rFonts w:ascii="Times New Roman" w:hAnsi="Times New Roman"/>
                <w:color w:val="0070C0"/>
                <w:sz w:val="18"/>
                <w:szCs w:val="18"/>
                <w:lang w:eastAsia="ja-JP"/>
              </w:rPr>
            </w:pPr>
          </w:p>
        </w:tc>
        <w:tc>
          <w:tcPr>
            <w:tcW w:w="482" w:type="pct"/>
            <w:vAlign w:val="center"/>
            <w:hideMark/>
          </w:tcPr>
          <w:p w14:paraId="3519897B"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2" w:type="pct"/>
            <w:vAlign w:val="center"/>
          </w:tcPr>
          <w:p w14:paraId="2FBBF8EB" w14:textId="77777777" w:rsidR="000A57FE" w:rsidRPr="002B40C3" w:rsidRDefault="000A57FE" w:rsidP="00E0307A">
            <w:pPr>
              <w:jc w:val="center"/>
              <w:rPr>
                <w:rFonts w:ascii="Times New Roman" w:hAnsi="Times New Roman"/>
                <w:color w:val="0070C0"/>
                <w:sz w:val="18"/>
                <w:szCs w:val="18"/>
                <w:lang w:eastAsia="ja-JP"/>
              </w:rPr>
            </w:pPr>
          </w:p>
        </w:tc>
        <w:tc>
          <w:tcPr>
            <w:tcW w:w="485" w:type="pct"/>
            <w:vAlign w:val="center"/>
            <w:hideMark/>
          </w:tcPr>
          <w:p w14:paraId="594922EA"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hideMark/>
          </w:tcPr>
          <w:p w14:paraId="65CD5927" w14:textId="6652562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r>
      <w:tr w:rsidR="002076E1" w:rsidRPr="002B40C3" w14:paraId="416326B2" w14:textId="77777777" w:rsidTr="002076E1">
        <w:trPr>
          <w:cantSplit/>
          <w:trHeight w:val="420"/>
          <w:jc w:val="center"/>
        </w:trPr>
        <w:tc>
          <w:tcPr>
            <w:tcW w:w="1138" w:type="pct"/>
            <w:vAlign w:val="center"/>
            <w:hideMark/>
          </w:tcPr>
          <w:p w14:paraId="2744E8A0"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□□□測定</w:t>
            </w:r>
          </w:p>
        </w:tc>
        <w:tc>
          <w:tcPr>
            <w:tcW w:w="482" w:type="pct"/>
            <w:vAlign w:val="center"/>
          </w:tcPr>
          <w:p w14:paraId="199D02CA" w14:textId="77777777" w:rsidR="000A57FE" w:rsidRPr="002B40C3" w:rsidRDefault="000A57FE" w:rsidP="00E0307A">
            <w:pPr>
              <w:jc w:val="center"/>
              <w:rPr>
                <w:rFonts w:ascii="Times New Roman" w:hAnsi="Times New Roman"/>
                <w:color w:val="0070C0"/>
                <w:sz w:val="18"/>
                <w:szCs w:val="18"/>
                <w:lang w:eastAsia="ja-JP"/>
              </w:rPr>
            </w:pPr>
          </w:p>
        </w:tc>
        <w:tc>
          <w:tcPr>
            <w:tcW w:w="483" w:type="pct"/>
            <w:vAlign w:val="center"/>
            <w:hideMark/>
          </w:tcPr>
          <w:p w14:paraId="3780CFDB"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2" w:type="pct"/>
            <w:vAlign w:val="center"/>
          </w:tcPr>
          <w:p w14:paraId="63B2E18B" w14:textId="77777777" w:rsidR="000A57FE" w:rsidRPr="002B40C3" w:rsidRDefault="000A57FE" w:rsidP="00E0307A">
            <w:pPr>
              <w:jc w:val="center"/>
              <w:rPr>
                <w:rFonts w:ascii="Times New Roman" w:hAnsi="Times New Roman"/>
                <w:color w:val="0070C0"/>
                <w:sz w:val="18"/>
                <w:szCs w:val="18"/>
                <w:lang w:eastAsia="ja-JP"/>
              </w:rPr>
            </w:pPr>
          </w:p>
        </w:tc>
        <w:tc>
          <w:tcPr>
            <w:tcW w:w="483" w:type="pct"/>
            <w:vAlign w:val="center"/>
          </w:tcPr>
          <w:p w14:paraId="60837B4B" w14:textId="77777777" w:rsidR="000A57FE" w:rsidRPr="002B40C3" w:rsidRDefault="000A57FE" w:rsidP="00E0307A">
            <w:pPr>
              <w:jc w:val="center"/>
              <w:rPr>
                <w:rFonts w:ascii="Times New Roman" w:hAnsi="Times New Roman"/>
                <w:color w:val="0070C0"/>
                <w:sz w:val="18"/>
                <w:szCs w:val="18"/>
                <w:lang w:eastAsia="ja-JP"/>
              </w:rPr>
            </w:pPr>
          </w:p>
        </w:tc>
        <w:tc>
          <w:tcPr>
            <w:tcW w:w="482" w:type="pct"/>
            <w:vAlign w:val="center"/>
          </w:tcPr>
          <w:p w14:paraId="2F1DD85E" w14:textId="77777777" w:rsidR="000A57FE" w:rsidRPr="002B40C3" w:rsidRDefault="000A57FE" w:rsidP="00E0307A">
            <w:pPr>
              <w:jc w:val="center"/>
              <w:rPr>
                <w:rFonts w:ascii="Times New Roman" w:hAnsi="Times New Roman"/>
                <w:color w:val="0070C0"/>
                <w:sz w:val="18"/>
                <w:szCs w:val="18"/>
                <w:lang w:eastAsia="ja-JP"/>
              </w:rPr>
            </w:pPr>
          </w:p>
        </w:tc>
        <w:tc>
          <w:tcPr>
            <w:tcW w:w="482" w:type="pct"/>
            <w:vAlign w:val="center"/>
          </w:tcPr>
          <w:p w14:paraId="27026C1C" w14:textId="77777777" w:rsidR="000A57FE" w:rsidRPr="002B40C3" w:rsidRDefault="000A57FE" w:rsidP="00E0307A">
            <w:pPr>
              <w:jc w:val="center"/>
              <w:rPr>
                <w:rFonts w:ascii="Times New Roman" w:hAnsi="Times New Roman"/>
                <w:color w:val="0070C0"/>
                <w:sz w:val="18"/>
                <w:szCs w:val="18"/>
                <w:lang w:eastAsia="ja-JP"/>
              </w:rPr>
            </w:pPr>
          </w:p>
        </w:tc>
        <w:tc>
          <w:tcPr>
            <w:tcW w:w="485" w:type="pct"/>
            <w:vAlign w:val="center"/>
            <w:hideMark/>
          </w:tcPr>
          <w:p w14:paraId="22FA3F79" w14:textId="77777777"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hideMark/>
          </w:tcPr>
          <w:p w14:paraId="7561BB80" w14:textId="061E9816" w:rsidR="000A57FE" w:rsidRPr="002B40C3" w:rsidRDefault="000A57FE"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r>
      <w:tr w:rsidR="002076E1" w:rsidRPr="002B40C3" w14:paraId="7977862D" w14:textId="77777777" w:rsidTr="002076E1">
        <w:trPr>
          <w:cantSplit/>
          <w:trHeight w:val="420"/>
          <w:jc w:val="center"/>
        </w:trPr>
        <w:tc>
          <w:tcPr>
            <w:tcW w:w="1138" w:type="pct"/>
            <w:vAlign w:val="center"/>
            <w:hideMark/>
          </w:tcPr>
          <w:p w14:paraId="13D0449F"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睡眠に関する質問票</w:t>
            </w:r>
          </w:p>
        </w:tc>
        <w:tc>
          <w:tcPr>
            <w:tcW w:w="482" w:type="pct"/>
            <w:vAlign w:val="center"/>
            <w:hideMark/>
          </w:tcPr>
          <w:p w14:paraId="37E545F4"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tcPr>
          <w:p w14:paraId="71B97256" w14:textId="77777777" w:rsidR="00C868A6" w:rsidRPr="002B40C3" w:rsidRDefault="00C868A6" w:rsidP="00E0307A">
            <w:pPr>
              <w:jc w:val="center"/>
              <w:rPr>
                <w:rFonts w:ascii="Times New Roman" w:hAnsi="Times New Roman"/>
                <w:color w:val="0070C0"/>
                <w:sz w:val="18"/>
                <w:szCs w:val="18"/>
                <w:lang w:eastAsia="ja-JP"/>
              </w:rPr>
            </w:pPr>
          </w:p>
        </w:tc>
        <w:tc>
          <w:tcPr>
            <w:tcW w:w="482" w:type="pct"/>
            <w:vAlign w:val="center"/>
          </w:tcPr>
          <w:p w14:paraId="72643F21" w14:textId="77777777" w:rsidR="00C868A6" w:rsidRPr="002B40C3" w:rsidRDefault="00C868A6" w:rsidP="00E0307A">
            <w:pPr>
              <w:jc w:val="center"/>
              <w:rPr>
                <w:rFonts w:ascii="Times New Roman" w:hAnsi="Times New Roman"/>
                <w:color w:val="0070C0"/>
                <w:sz w:val="18"/>
                <w:szCs w:val="18"/>
                <w:lang w:eastAsia="ja-JP"/>
              </w:rPr>
            </w:pPr>
          </w:p>
        </w:tc>
        <w:tc>
          <w:tcPr>
            <w:tcW w:w="483" w:type="pct"/>
            <w:vAlign w:val="center"/>
          </w:tcPr>
          <w:p w14:paraId="0AD6D8CA" w14:textId="77777777" w:rsidR="00C868A6" w:rsidRPr="002B40C3" w:rsidRDefault="00C868A6" w:rsidP="00E0307A">
            <w:pPr>
              <w:jc w:val="center"/>
              <w:rPr>
                <w:rFonts w:ascii="Times New Roman" w:hAnsi="Times New Roman"/>
                <w:color w:val="0070C0"/>
                <w:sz w:val="18"/>
                <w:szCs w:val="18"/>
                <w:lang w:eastAsia="ja-JP"/>
              </w:rPr>
            </w:pPr>
          </w:p>
        </w:tc>
        <w:tc>
          <w:tcPr>
            <w:tcW w:w="482" w:type="pct"/>
            <w:vAlign w:val="center"/>
          </w:tcPr>
          <w:p w14:paraId="6F478456" w14:textId="77777777" w:rsidR="00C868A6" w:rsidRPr="002B40C3" w:rsidRDefault="00C868A6" w:rsidP="00E0307A">
            <w:pPr>
              <w:jc w:val="center"/>
              <w:rPr>
                <w:rFonts w:ascii="Times New Roman" w:hAnsi="Times New Roman"/>
                <w:color w:val="0070C0"/>
                <w:sz w:val="18"/>
                <w:szCs w:val="18"/>
                <w:lang w:eastAsia="ja-JP"/>
              </w:rPr>
            </w:pPr>
          </w:p>
        </w:tc>
        <w:tc>
          <w:tcPr>
            <w:tcW w:w="482" w:type="pct"/>
            <w:vAlign w:val="center"/>
          </w:tcPr>
          <w:p w14:paraId="25ACD7F9" w14:textId="77777777" w:rsidR="00C868A6" w:rsidRPr="002B40C3" w:rsidRDefault="00C868A6" w:rsidP="00E0307A">
            <w:pPr>
              <w:jc w:val="center"/>
              <w:rPr>
                <w:rFonts w:ascii="Times New Roman" w:hAnsi="Times New Roman"/>
                <w:color w:val="0070C0"/>
                <w:sz w:val="18"/>
                <w:szCs w:val="18"/>
                <w:lang w:eastAsia="ja-JP"/>
              </w:rPr>
            </w:pPr>
          </w:p>
        </w:tc>
        <w:tc>
          <w:tcPr>
            <w:tcW w:w="485" w:type="pct"/>
            <w:vAlign w:val="center"/>
            <w:hideMark/>
          </w:tcPr>
          <w:p w14:paraId="72E62154" w14:textId="77777777" w:rsidR="00C868A6" w:rsidRPr="002B40C3" w:rsidRDefault="00C868A6" w:rsidP="00E0307A">
            <w:pPr>
              <w:jc w:val="center"/>
              <w:rPr>
                <w:rFonts w:ascii="Times New Roman" w:hAnsi="Times New Roman"/>
                <w:color w:val="0070C0"/>
                <w:sz w:val="18"/>
                <w:szCs w:val="18"/>
                <w:lang w:eastAsia="ja-JP"/>
              </w:rPr>
            </w:pPr>
            <w:r w:rsidRPr="002B40C3">
              <w:rPr>
                <w:rFonts w:ascii="Times New Roman" w:hAnsi="Times New Roman" w:hint="eastAsia"/>
                <w:color w:val="0070C0"/>
                <w:sz w:val="18"/>
                <w:szCs w:val="18"/>
                <w:lang w:eastAsia="ja-JP"/>
              </w:rPr>
              <w:t>●</w:t>
            </w:r>
          </w:p>
        </w:tc>
        <w:tc>
          <w:tcPr>
            <w:tcW w:w="483" w:type="pct"/>
            <w:vAlign w:val="center"/>
          </w:tcPr>
          <w:p w14:paraId="0199845D" w14:textId="77777777" w:rsidR="00C868A6" w:rsidRPr="002B40C3" w:rsidRDefault="00C868A6" w:rsidP="00E0307A">
            <w:pPr>
              <w:jc w:val="center"/>
              <w:rPr>
                <w:rFonts w:ascii="Times New Roman" w:hAnsi="Times New Roman"/>
                <w:color w:val="0070C0"/>
                <w:sz w:val="18"/>
                <w:szCs w:val="18"/>
                <w:lang w:eastAsia="ja-JP"/>
              </w:rPr>
            </w:pPr>
          </w:p>
        </w:tc>
      </w:tr>
    </w:tbl>
    <w:p w14:paraId="50973879" w14:textId="77777777" w:rsidR="00F97CA5" w:rsidRPr="002B40C3" w:rsidRDefault="00F97CA5" w:rsidP="00E0307A">
      <w:pPr>
        <w:snapToGrid w:val="0"/>
        <w:ind w:leftChars="70" w:left="393" w:rightChars="70" w:right="154" w:hangingChars="133" w:hanging="239"/>
        <w:jc w:val="both"/>
        <w:rPr>
          <w:rFonts w:ascii="Times New Roman" w:hAnsi="Times New Roman"/>
          <w:color w:val="0070C0"/>
          <w:sz w:val="18"/>
          <w:szCs w:val="18"/>
          <w:lang w:eastAsia="ja-JP"/>
        </w:rPr>
      </w:pPr>
      <w:r w:rsidRPr="002B40C3">
        <w:rPr>
          <w:rFonts w:ascii="Times New Roman" w:hAnsi="Times New Roman"/>
          <w:color w:val="0070C0"/>
          <w:sz w:val="18"/>
          <w:szCs w:val="18"/>
          <w:lang w:eastAsia="ja-JP"/>
        </w:rPr>
        <w:t xml:space="preserve">a: </w:t>
      </w:r>
      <w:r w:rsidRPr="002B40C3">
        <w:rPr>
          <w:rFonts w:ascii="Times New Roman" w:hAnsi="Times New Roman" w:hint="eastAsia"/>
          <w:color w:val="0070C0"/>
          <w:sz w:val="18"/>
          <w:szCs w:val="18"/>
          <w:lang w:eastAsia="ja-JP"/>
        </w:rPr>
        <w:t>有害事象は、副作用等好ましくないすべての事象のことで、研究薬との因果関係は問わない。</w:t>
      </w:r>
    </w:p>
    <w:p w14:paraId="545E5FC9" w14:textId="6A1792AA" w:rsidR="00F97CA5" w:rsidRPr="002B40C3" w:rsidRDefault="00F97CA5" w:rsidP="00E0307A">
      <w:pPr>
        <w:snapToGrid w:val="0"/>
        <w:ind w:leftChars="70" w:left="393" w:rightChars="70" w:right="154" w:hangingChars="133" w:hanging="239"/>
        <w:jc w:val="both"/>
        <w:rPr>
          <w:rFonts w:ascii="Times New Roman" w:hAnsi="Times New Roman"/>
          <w:color w:val="0070C0"/>
          <w:sz w:val="18"/>
          <w:szCs w:val="18"/>
          <w:lang w:eastAsia="ja-JP"/>
        </w:rPr>
      </w:pPr>
      <w:r w:rsidRPr="002B40C3">
        <w:rPr>
          <w:rFonts w:ascii="Times New Roman" w:hAnsi="Times New Roman"/>
          <w:color w:val="0070C0"/>
          <w:sz w:val="18"/>
          <w:szCs w:val="18"/>
          <w:lang w:eastAsia="ja-JP"/>
        </w:rPr>
        <w:t xml:space="preserve">b: </w:t>
      </w:r>
      <w:r w:rsidRPr="002B40C3">
        <w:rPr>
          <w:rFonts w:ascii="Times New Roman" w:hAnsi="Times New Roman" w:hint="eastAsia"/>
          <w:color w:val="0070C0"/>
          <w:sz w:val="18"/>
          <w:szCs w:val="18"/>
          <w:lang w:eastAsia="ja-JP"/>
        </w:rPr>
        <w:t>血液学的検査として</w:t>
      </w:r>
      <w:r w:rsidR="00C868A6" w:rsidRPr="002B40C3">
        <w:rPr>
          <w:rFonts w:ascii="Times New Roman" w:hAnsi="Times New Roman" w:hint="eastAsia"/>
          <w:color w:val="0070C0"/>
          <w:sz w:val="18"/>
          <w:szCs w:val="18"/>
          <w:lang w:eastAsia="ja-JP"/>
        </w:rPr>
        <w:t>赤血球数、</w:t>
      </w:r>
      <w:r w:rsidRPr="002B40C3">
        <w:rPr>
          <w:rFonts w:ascii="Times New Roman" w:hAnsi="Times New Roman" w:hint="eastAsia"/>
          <w:color w:val="0070C0"/>
          <w:sz w:val="18"/>
          <w:szCs w:val="18"/>
          <w:lang w:eastAsia="ja-JP"/>
        </w:rPr>
        <w:t>ヘモグロビン、白血球数、白血球分画、血小板数を測定する。</w:t>
      </w:r>
    </w:p>
    <w:p w14:paraId="438D7617" w14:textId="5711EBA3" w:rsidR="00F97CA5" w:rsidRPr="002B40C3" w:rsidRDefault="00F97CA5" w:rsidP="00E0307A">
      <w:pPr>
        <w:snapToGrid w:val="0"/>
        <w:ind w:leftChars="70" w:left="393" w:rightChars="70" w:right="154" w:hangingChars="133" w:hanging="239"/>
        <w:jc w:val="both"/>
        <w:rPr>
          <w:rFonts w:ascii="Times New Roman" w:hAnsi="Times New Roman"/>
          <w:color w:val="0070C0"/>
          <w:sz w:val="18"/>
          <w:szCs w:val="18"/>
          <w:lang w:eastAsia="ja-JP"/>
        </w:rPr>
      </w:pPr>
      <w:r w:rsidRPr="002B40C3">
        <w:rPr>
          <w:rFonts w:ascii="Times New Roman" w:hAnsi="Times New Roman"/>
          <w:color w:val="0070C0"/>
          <w:sz w:val="18"/>
          <w:szCs w:val="18"/>
          <w:lang w:eastAsia="ja-JP"/>
        </w:rPr>
        <w:t xml:space="preserve">c: </w:t>
      </w:r>
      <w:r w:rsidRPr="002B40C3">
        <w:rPr>
          <w:rFonts w:ascii="Times New Roman" w:hAnsi="Times New Roman" w:hint="eastAsia"/>
          <w:color w:val="0070C0"/>
          <w:sz w:val="18"/>
          <w:szCs w:val="18"/>
          <w:lang w:eastAsia="ja-JP"/>
        </w:rPr>
        <w:t>血液生化学検査として</w:t>
      </w:r>
      <w:r w:rsidR="006D7640" w:rsidRPr="006D7640">
        <w:rPr>
          <w:rFonts w:ascii="Times New Roman" w:hAnsi="Times New Roman" w:hint="eastAsia"/>
          <w:color w:val="0070C0"/>
          <w:sz w:val="18"/>
          <w:szCs w:val="18"/>
          <w:lang w:eastAsia="ja-JP"/>
        </w:rPr>
        <w:t>総蛋白、アルブミン、総ビリルビン、</w:t>
      </w:r>
      <w:r w:rsidR="006D7640" w:rsidRPr="006D7640">
        <w:rPr>
          <w:rFonts w:ascii="Times New Roman" w:hAnsi="Times New Roman" w:hint="eastAsia"/>
          <w:color w:val="0070C0"/>
          <w:sz w:val="18"/>
          <w:szCs w:val="18"/>
          <w:lang w:eastAsia="ja-JP"/>
        </w:rPr>
        <w:t>AST</w:t>
      </w:r>
      <w:r w:rsidR="006D7640" w:rsidRPr="006D7640">
        <w:rPr>
          <w:rFonts w:ascii="Times New Roman" w:hAnsi="Times New Roman" w:hint="eastAsia"/>
          <w:color w:val="0070C0"/>
          <w:sz w:val="18"/>
          <w:szCs w:val="18"/>
          <w:lang w:eastAsia="ja-JP"/>
        </w:rPr>
        <w:t>、</w:t>
      </w:r>
      <w:r w:rsidR="006D7640" w:rsidRPr="006D7640">
        <w:rPr>
          <w:rFonts w:ascii="Times New Roman" w:hAnsi="Times New Roman" w:hint="eastAsia"/>
          <w:color w:val="0070C0"/>
          <w:sz w:val="18"/>
          <w:szCs w:val="18"/>
          <w:lang w:eastAsia="ja-JP"/>
        </w:rPr>
        <w:t>ALT</w:t>
      </w:r>
      <w:r w:rsidR="006D7640" w:rsidRPr="006D7640">
        <w:rPr>
          <w:rFonts w:ascii="Times New Roman" w:hAnsi="Times New Roman" w:hint="eastAsia"/>
          <w:color w:val="0070C0"/>
          <w:sz w:val="18"/>
          <w:szCs w:val="18"/>
          <w:lang w:eastAsia="ja-JP"/>
        </w:rPr>
        <w:t>、乳酸脱水素酵素、アルカリホスファターゼ、尿素窒素、クレアチニン、ナトリウム、カリウム、クロール、カルシウム、血糖、</w:t>
      </w:r>
      <w:r w:rsidR="006D7640" w:rsidRPr="006D7640">
        <w:rPr>
          <w:rFonts w:ascii="Times New Roman" w:hAnsi="Times New Roman" w:hint="eastAsia"/>
          <w:color w:val="0070C0"/>
          <w:sz w:val="18"/>
          <w:szCs w:val="18"/>
          <w:lang w:eastAsia="ja-JP"/>
        </w:rPr>
        <w:t>C</w:t>
      </w:r>
      <w:r w:rsidR="006D7640" w:rsidRPr="006D7640">
        <w:rPr>
          <w:rFonts w:ascii="Times New Roman" w:hAnsi="Times New Roman" w:hint="eastAsia"/>
          <w:color w:val="0070C0"/>
          <w:sz w:val="18"/>
          <w:szCs w:val="18"/>
          <w:lang w:eastAsia="ja-JP"/>
        </w:rPr>
        <w:t>反応性蛋白</w:t>
      </w:r>
      <w:r w:rsidRPr="002B40C3">
        <w:rPr>
          <w:rFonts w:ascii="Times New Roman" w:hAnsi="Times New Roman" w:hint="eastAsia"/>
          <w:color w:val="0070C0"/>
          <w:sz w:val="18"/>
          <w:szCs w:val="18"/>
          <w:lang w:eastAsia="ja-JP"/>
        </w:rPr>
        <w:t>を測定する。</w:t>
      </w:r>
    </w:p>
    <w:p w14:paraId="24F8228E" w14:textId="77777777" w:rsidR="00F97CA5" w:rsidRPr="002B40C3" w:rsidRDefault="00F97CA5" w:rsidP="00E0307A">
      <w:pPr>
        <w:snapToGrid w:val="0"/>
        <w:ind w:leftChars="70" w:left="393" w:rightChars="70" w:right="154" w:hangingChars="133" w:hanging="239"/>
        <w:jc w:val="both"/>
        <w:rPr>
          <w:rFonts w:ascii="Times New Roman" w:hAnsi="Times New Roman"/>
          <w:color w:val="0070C0"/>
          <w:sz w:val="18"/>
          <w:szCs w:val="18"/>
          <w:lang w:eastAsia="ja-JP"/>
        </w:rPr>
      </w:pPr>
      <w:r w:rsidRPr="002B40C3">
        <w:rPr>
          <w:rFonts w:ascii="Times New Roman" w:hAnsi="Times New Roman"/>
          <w:color w:val="0070C0"/>
          <w:sz w:val="18"/>
          <w:szCs w:val="18"/>
          <w:lang w:eastAsia="ja-JP"/>
        </w:rPr>
        <w:t xml:space="preserve">d: </w:t>
      </w:r>
      <w:r w:rsidRPr="002B40C3">
        <w:rPr>
          <w:rFonts w:ascii="Times New Roman" w:hAnsi="Times New Roman" w:hint="eastAsia"/>
          <w:color w:val="0070C0"/>
          <w:sz w:val="18"/>
          <w:szCs w:val="18"/>
          <w:lang w:eastAsia="ja-JP"/>
        </w:rPr>
        <w:t>尿検査として尿蛋白、尿糖、尿潜血、尿ウロビリノーゲンを測定する。</w:t>
      </w:r>
    </w:p>
    <w:bookmarkEnd w:id="116"/>
    <w:p w14:paraId="19146749" w14:textId="4B366A93" w:rsidR="00F97CA5" w:rsidRPr="002B40C3" w:rsidRDefault="00F97CA5" w:rsidP="00E0307A">
      <w:pPr>
        <w:jc w:val="both"/>
        <w:rPr>
          <w:rFonts w:ascii="Times New Roman" w:hAnsi="Times New Roman"/>
          <w:color w:val="0000FF"/>
          <w:sz w:val="21"/>
          <w:szCs w:val="20"/>
          <w:lang w:eastAsia="ja-JP"/>
        </w:rPr>
      </w:pPr>
    </w:p>
    <w:bookmarkEnd w:id="117"/>
    <w:p w14:paraId="7553C57C" w14:textId="50215991" w:rsidR="00F97CA5" w:rsidRPr="002B40C3" w:rsidRDefault="00A6381D" w:rsidP="00E0307A">
      <w:pPr>
        <w:widowControl/>
        <w:numPr>
          <w:ilvl w:val="1"/>
          <w:numId w:val="0"/>
        </w:numPr>
        <w:tabs>
          <w:tab w:val="num" w:pos="576"/>
        </w:tabs>
        <w:adjustRightInd w:val="0"/>
        <w:jc w:val="both"/>
        <w:outlineLvl w:val="2"/>
        <w:rPr>
          <w:rFonts w:ascii="Times New Roman" w:hAnsi="Times New Roman" w:cs="Arial"/>
          <w:sz w:val="21"/>
          <w:szCs w:val="21"/>
          <w:lang w:eastAsia="ja-JP"/>
        </w:rPr>
      </w:pPr>
      <w:r w:rsidRPr="002B40C3">
        <w:rPr>
          <w:rFonts w:ascii="Times New Roman" w:hAnsi="Times New Roman"/>
          <w:sz w:val="21"/>
          <w:szCs w:val="21"/>
          <w:lang w:eastAsia="ja-JP"/>
        </w:rPr>
        <w:t>4.</w:t>
      </w:r>
      <w:r w:rsidR="003118A5" w:rsidRPr="002B40C3">
        <w:rPr>
          <w:rFonts w:ascii="Times New Roman" w:hAnsi="Times New Roman"/>
          <w:sz w:val="21"/>
          <w:szCs w:val="21"/>
          <w:lang w:eastAsia="ja-JP"/>
        </w:rPr>
        <w:t>5</w:t>
      </w:r>
      <w:r w:rsidRPr="002B40C3">
        <w:rPr>
          <w:rFonts w:ascii="Times New Roman" w:hAnsi="Times New Roman"/>
          <w:sz w:val="21"/>
          <w:szCs w:val="21"/>
          <w:lang w:eastAsia="ja-JP"/>
        </w:rPr>
        <w:t xml:space="preserve">.2 </w:t>
      </w:r>
      <w:r w:rsidR="00F97CA5" w:rsidRPr="002B40C3">
        <w:rPr>
          <w:rFonts w:ascii="Times New Roman" w:hAnsi="Times New Roman" w:cs="Arial" w:hint="eastAsia"/>
          <w:sz w:val="21"/>
          <w:szCs w:val="21"/>
          <w:lang w:eastAsia="ja-JP"/>
        </w:rPr>
        <w:t>検査・観察の実施時期と実施項目</w:t>
      </w:r>
    </w:p>
    <w:tbl>
      <w:tblPr>
        <w:tblW w:w="5000" w:type="pct"/>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8494"/>
      </w:tblGrid>
      <w:tr w:rsidR="00F97CA5" w:rsidRPr="002B40C3" w14:paraId="31FBE1B2" w14:textId="77777777" w:rsidTr="0071038B">
        <w:tc>
          <w:tcPr>
            <w:tcW w:w="5000" w:type="pct"/>
            <w:tcBorders>
              <w:top w:val="single" w:sz="4" w:space="0" w:color="FF0000"/>
              <w:left w:val="single" w:sz="4" w:space="0" w:color="FF0000"/>
              <w:bottom w:val="single" w:sz="4" w:space="0" w:color="FF0000"/>
              <w:right w:val="single" w:sz="4" w:space="0" w:color="FF0000"/>
            </w:tcBorders>
            <w:hideMark/>
          </w:tcPr>
          <w:p w14:paraId="6430B008" w14:textId="77777777" w:rsidR="00F97CA5" w:rsidRPr="002B40C3" w:rsidRDefault="00D50F2A" w:rsidP="00E0307A">
            <w:pPr>
              <w:pStyle w:val="a9"/>
              <w:numPr>
                <w:ilvl w:val="0"/>
                <w:numId w:val="58"/>
              </w:numPr>
              <w:ind w:leftChars="0"/>
              <w:rPr>
                <w:rFonts w:ascii="Times New Roman" w:hAnsi="Times New Roman"/>
                <w:color w:val="FF0000"/>
                <w:szCs w:val="21"/>
              </w:rPr>
            </w:pPr>
            <w:r w:rsidRPr="002B40C3">
              <w:rPr>
                <w:rFonts w:ascii="Times New Roman" w:hAnsi="Times New Roman" w:hint="eastAsia"/>
                <w:color w:val="FF0000"/>
                <w:szCs w:val="21"/>
              </w:rPr>
              <w:lastRenderedPageBreak/>
              <w:t>検査・観察項目単位ごとに</w:t>
            </w:r>
            <w:r w:rsidR="00F97CA5" w:rsidRPr="002B40C3">
              <w:rPr>
                <w:rFonts w:ascii="Times New Roman" w:hAnsi="Times New Roman" w:hint="eastAsia"/>
                <w:color w:val="FF0000"/>
                <w:szCs w:val="21"/>
              </w:rPr>
              <w:t>項立てし、次いで</w:t>
            </w:r>
            <w:r w:rsidRPr="002B40C3">
              <w:rPr>
                <w:rFonts w:ascii="Times New Roman" w:hAnsi="Times New Roman" w:hint="eastAsia"/>
                <w:color w:val="FF0000"/>
                <w:szCs w:val="21"/>
              </w:rPr>
              <w:t>検査・観察の実施時期</w:t>
            </w:r>
            <w:r w:rsidR="00F97CA5" w:rsidRPr="002B40C3">
              <w:rPr>
                <w:rFonts w:ascii="Times New Roman" w:hAnsi="Times New Roman" w:hint="eastAsia"/>
                <w:color w:val="FF0000"/>
                <w:szCs w:val="21"/>
              </w:rPr>
              <w:t>にて記載する方法により例示する</w:t>
            </w:r>
            <w:r w:rsidR="004F1388" w:rsidRPr="002B40C3">
              <w:rPr>
                <w:rFonts w:ascii="Times New Roman" w:hAnsi="Times New Roman" w:hint="eastAsia"/>
                <w:color w:val="FF0000"/>
                <w:szCs w:val="21"/>
              </w:rPr>
              <w:t>こと</w:t>
            </w:r>
            <w:r w:rsidR="00F97CA5" w:rsidRPr="002B40C3">
              <w:rPr>
                <w:rFonts w:ascii="Times New Roman" w:hAnsi="Times New Roman" w:hint="eastAsia"/>
                <w:color w:val="FF0000"/>
                <w:szCs w:val="21"/>
              </w:rPr>
              <w:t>。</w:t>
            </w:r>
          </w:p>
          <w:p w14:paraId="4CC7686D" w14:textId="13F6E4A0" w:rsidR="000C7694" w:rsidRPr="002B40C3" w:rsidRDefault="000C7694" w:rsidP="00E0307A">
            <w:pPr>
              <w:pStyle w:val="a9"/>
              <w:numPr>
                <w:ilvl w:val="0"/>
                <w:numId w:val="58"/>
              </w:numPr>
              <w:ind w:leftChars="0"/>
              <w:rPr>
                <w:rFonts w:ascii="Times New Roman" w:hAnsi="Times New Roman"/>
                <w:color w:val="FF0000"/>
                <w:szCs w:val="21"/>
              </w:rPr>
            </w:pPr>
            <w:r w:rsidRPr="002B40C3">
              <w:rPr>
                <w:rFonts w:ascii="Times New Roman" w:hAnsi="Times New Roman" w:hint="eastAsia"/>
                <w:color w:val="FF0000"/>
                <w:szCs w:val="21"/>
              </w:rPr>
              <w:t>日常診療では行われず、研究として行う部分がわかるように記載すること。特に、研究目的で試料（血液、尿、腫瘍組織等）を追加採取する場合は、採取のタイミング（診療時の量の追加か、診療とは別のタイミングで行うか）を記載すること。</w:t>
            </w:r>
          </w:p>
          <w:p w14:paraId="18FDF69D" w14:textId="77777777" w:rsidR="005545A8" w:rsidRPr="002B40C3" w:rsidRDefault="005545A8" w:rsidP="00E0307A">
            <w:pPr>
              <w:pStyle w:val="a9"/>
              <w:numPr>
                <w:ilvl w:val="0"/>
                <w:numId w:val="58"/>
              </w:numPr>
              <w:ind w:leftChars="0"/>
              <w:rPr>
                <w:rFonts w:ascii="Times New Roman" w:hAnsi="Times New Roman"/>
                <w:color w:val="FF0000"/>
                <w:szCs w:val="21"/>
              </w:rPr>
            </w:pPr>
            <w:r w:rsidRPr="002B40C3">
              <w:rPr>
                <w:rFonts w:ascii="Times New Roman" w:hAnsi="Times New Roman" w:hint="eastAsia"/>
                <w:color w:val="FF0000"/>
                <w:szCs w:val="21"/>
              </w:rPr>
              <w:t>質問紙調査等の場合は質問紙等も審査の対象になるため、提出すること。</w:t>
            </w:r>
          </w:p>
          <w:p w14:paraId="41C4B260" w14:textId="606B1FE4" w:rsidR="005545A8" w:rsidRPr="002B40C3" w:rsidRDefault="005545A8" w:rsidP="00E0307A">
            <w:pPr>
              <w:pStyle w:val="a9"/>
              <w:numPr>
                <w:ilvl w:val="0"/>
                <w:numId w:val="58"/>
              </w:numPr>
              <w:ind w:leftChars="0"/>
              <w:rPr>
                <w:rFonts w:ascii="Times New Roman" w:hAnsi="Times New Roman"/>
                <w:color w:val="FF0000"/>
                <w:szCs w:val="21"/>
              </w:rPr>
            </w:pPr>
            <w:r w:rsidRPr="002B40C3">
              <w:rPr>
                <w:rFonts w:ascii="Times New Roman" w:hAnsi="Times New Roman" w:hint="eastAsia"/>
                <w:color w:val="FF0000"/>
                <w:szCs w:val="21"/>
              </w:rPr>
              <w:t>質問紙調査等の場合は、回答に要する時間を記載すること。また、無記名調査なのか、診療情報との連結が可能な状態なのか、録音又は録画を行うのか等、詳細がわかるように記載すること。</w:t>
            </w:r>
          </w:p>
        </w:tc>
      </w:tr>
    </w:tbl>
    <w:p w14:paraId="4EE44868" w14:textId="77777777" w:rsidR="00F97CA5" w:rsidRPr="002B40C3" w:rsidRDefault="00F97CA5" w:rsidP="00563E31">
      <w:pPr>
        <w:numPr>
          <w:ilvl w:val="0"/>
          <w:numId w:val="44"/>
        </w:numPr>
        <w:ind w:leftChars="100" w:left="620" w:hangingChars="200" w:hanging="400"/>
        <w:jc w:val="both"/>
        <w:rPr>
          <w:rFonts w:ascii="Times New Roman" w:hAnsi="Times New Roman"/>
          <w:color w:val="0070C0"/>
          <w:sz w:val="21"/>
          <w:szCs w:val="21"/>
          <w:lang w:eastAsia="ja-JP"/>
        </w:rPr>
      </w:pPr>
      <w:bookmarkStart w:id="118" w:name="_Hlk211964747"/>
      <w:bookmarkStart w:id="119" w:name="_Hlk200972824"/>
      <w:r w:rsidRPr="002B40C3">
        <w:rPr>
          <w:rFonts w:ascii="Times New Roman" w:hAnsi="Times New Roman" w:hint="eastAsia"/>
          <w:color w:val="0070C0"/>
          <w:spacing w:val="-5"/>
          <w:sz w:val="21"/>
          <w:szCs w:val="21"/>
          <w:lang w:eastAsia="ja-JP"/>
        </w:rPr>
        <w:t>研究対象者</w:t>
      </w:r>
      <w:r w:rsidRPr="002B40C3">
        <w:rPr>
          <w:rFonts w:ascii="Times New Roman" w:hAnsi="Times New Roman" w:hint="eastAsia"/>
          <w:color w:val="0070C0"/>
          <w:spacing w:val="-2"/>
          <w:sz w:val="21"/>
          <w:szCs w:val="21"/>
          <w:lang w:eastAsia="ja-JP"/>
        </w:rPr>
        <w:t>背景</w:t>
      </w:r>
    </w:p>
    <w:p w14:paraId="26BA93BA" w14:textId="77777777" w:rsidR="00F97CA5" w:rsidRPr="002B40C3" w:rsidRDefault="00F97CA5" w:rsidP="00563E31">
      <w:pPr>
        <w:ind w:leftChars="300" w:left="1670" w:hangingChars="500" w:hanging="1010"/>
        <w:jc w:val="both"/>
        <w:rPr>
          <w:rFonts w:ascii="Times New Roman" w:hAnsi="Times New Roman"/>
          <w:color w:val="0070C0"/>
          <w:sz w:val="21"/>
          <w:szCs w:val="21"/>
          <w:lang w:eastAsia="ja-JP"/>
        </w:rPr>
      </w:pPr>
      <w:bookmarkStart w:id="120" w:name="_Hlk199408813"/>
      <w:r w:rsidRPr="002B40C3">
        <w:rPr>
          <w:rFonts w:ascii="Times New Roman" w:hAnsi="Times New Roman" w:hint="eastAsia"/>
          <w:color w:val="0070C0"/>
          <w:spacing w:val="-4"/>
          <w:sz w:val="21"/>
          <w:szCs w:val="21"/>
          <w:lang w:eastAsia="ja-JP"/>
        </w:rPr>
        <w:t>観察項目：年齢、性別、既往歴・合併症、妊娠の有無、発症日、前治療薬（研究薬開始前の○○</w:t>
      </w:r>
      <w:r w:rsidRPr="002B40C3">
        <w:rPr>
          <w:rFonts w:ascii="Times New Roman" w:hAnsi="Times New Roman" w:hint="eastAsia"/>
          <w:color w:val="0070C0"/>
          <w:sz w:val="21"/>
          <w:szCs w:val="21"/>
          <w:lang w:eastAsia="ja-JP"/>
        </w:rPr>
        <w:t>に</w:t>
      </w:r>
      <w:r w:rsidRPr="002B40C3">
        <w:rPr>
          <w:rFonts w:ascii="Times New Roman" w:hAnsi="Times New Roman" w:hint="eastAsia"/>
          <w:color w:val="0070C0"/>
          <w:spacing w:val="-2"/>
          <w:sz w:val="21"/>
          <w:szCs w:val="21"/>
          <w:lang w:eastAsia="ja-JP"/>
        </w:rPr>
        <w:t>関する治療薬）</w:t>
      </w:r>
    </w:p>
    <w:p w14:paraId="5EC20728" w14:textId="77777777" w:rsidR="00F97CA5" w:rsidRPr="002B40C3" w:rsidRDefault="00F97CA5" w:rsidP="00563E31">
      <w:pPr>
        <w:ind w:leftChars="300" w:left="1710" w:hangingChars="500" w:hanging="1050"/>
        <w:jc w:val="both"/>
        <w:rPr>
          <w:rFonts w:ascii="Times New Roman" w:hAnsi="Times New Roman"/>
          <w:color w:val="0070C0"/>
          <w:sz w:val="21"/>
          <w:szCs w:val="21"/>
          <w:lang w:eastAsia="ja-JP"/>
        </w:rPr>
      </w:pPr>
      <w:bookmarkStart w:id="121" w:name="_Hlk205539618"/>
      <w:r w:rsidRPr="002B40C3">
        <w:rPr>
          <w:rFonts w:ascii="Times New Roman" w:hAnsi="Times New Roman" w:hint="eastAsia"/>
          <w:color w:val="0070C0"/>
          <w:sz w:val="21"/>
          <w:szCs w:val="21"/>
          <w:lang w:eastAsia="ja-JP"/>
        </w:rPr>
        <w:t>観察時期：</w:t>
      </w:r>
      <w:bookmarkEnd w:id="121"/>
      <w:r w:rsidRPr="002B40C3">
        <w:rPr>
          <w:rFonts w:ascii="Times New Roman" w:hAnsi="Times New Roman" w:hint="eastAsia"/>
          <w:color w:val="0070C0"/>
          <w:sz w:val="21"/>
          <w:szCs w:val="21"/>
          <w:lang w:eastAsia="ja-JP"/>
        </w:rPr>
        <w:t>スクリーニング</w:t>
      </w:r>
      <w:bookmarkEnd w:id="120"/>
    </w:p>
    <w:p w14:paraId="54997966" w14:textId="77777777" w:rsidR="00F97CA5" w:rsidRPr="002B40C3" w:rsidRDefault="00F97CA5" w:rsidP="00563E31">
      <w:pPr>
        <w:numPr>
          <w:ilvl w:val="0"/>
          <w:numId w:val="44"/>
        </w:numPr>
        <w:ind w:leftChars="100" w:left="640" w:hangingChars="20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身長</w:t>
      </w:r>
    </w:p>
    <w:p w14:paraId="1ED31F2A" w14:textId="77777777" w:rsidR="00F97CA5" w:rsidRPr="002B40C3" w:rsidRDefault="00F97CA5" w:rsidP="00563E31">
      <w:pPr>
        <w:ind w:leftChars="300" w:left="1670" w:hangingChars="500" w:hanging="1010"/>
        <w:jc w:val="both"/>
        <w:rPr>
          <w:rFonts w:ascii="Times New Roman" w:hAnsi="Times New Roman"/>
          <w:color w:val="0070C0"/>
          <w:spacing w:val="-4"/>
          <w:sz w:val="21"/>
          <w:szCs w:val="21"/>
          <w:lang w:eastAsia="ja-JP"/>
        </w:rPr>
      </w:pPr>
      <w:r w:rsidRPr="002B40C3">
        <w:rPr>
          <w:rFonts w:ascii="Times New Roman" w:hAnsi="Times New Roman" w:hint="eastAsia"/>
          <w:color w:val="0070C0"/>
          <w:spacing w:val="-4"/>
          <w:sz w:val="21"/>
          <w:szCs w:val="21"/>
          <w:lang w:eastAsia="ja-JP"/>
        </w:rPr>
        <w:t>検査項目：身長</w:t>
      </w:r>
    </w:p>
    <w:p w14:paraId="245F5152" w14:textId="77777777" w:rsidR="00F97CA5" w:rsidRPr="002B40C3" w:rsidRDefault="00F97CA5" w:rsidP="00563E31">
      <w:pPr>
        <w:ind w:leftChars="300" w:left="1670" w:hangingChars="500" w:hanging="1010"/>
        <w:jc w:val="both"/>
        <w:rPr>
          <w:rFonts w:ascii="Times New Roman" w:hAnsi="Times New Roman"/>
          <w:color w:val="0070C0"/>
          <w:spacing w:val="-4"/>
          <w:sz w:val="21"/>
          <w:szCs w:val="21"/>
          <w:lang w:eastAsia="ja-JP"/>
        </w:rPr>
      </w:pPr>
      <w:r w:rsidRPr="002B40C3">
        <w:rPr>
          <w:rFonts w:ascii="Times New Roman" w:hAnsi="Times New Roman" w:hint="eastAsia"/>
          <w:color w:val="0070C0"/>
          <w:spacing w:val="-4"/>
          <w:sz w:val="21"/>
          <w:szCs w:val="21"/>
          <w:lang w:eastAsia="ja-JP"/>
        </w:rPr>
        <w:t>検査時期：スクリーニング</w:t>
      </w:r>
    </w:p>
    <w:p w14:paraId="77BF8011" w14:textId="4A657FFA" w:rsidR="00F97CA5" w:rsidRPr="002B40C3" w:rsidRDefault="00F97CA5" w:rsidP="00563E31">
      <w:pPr>
        <w:numPr>
          <w:ilvl w:val="0"/>
          <w:numId w:val="44"/>
        </w:numPr>
        <w:ind w:leftChars="100" w:left="632" w:hangingChars="200" w:hanging="412"/>
        <w:jc w:val="both"/>
        <w:rPr>
          <w:rFonts w:ascii="Times New Roman" w:hAnsi="Times New Roman"/>
          <w:color w:val="0070C0"/>
          <w:spacing w:val="-2"/>
          <w:sz w:val="21"/>
          <w:szCs w:val="21"/>
          <w:lang w:eastAsia="ja-JP"/>
        </w:rPr>
      </w:pPr>
      <w:r w:rsidRPr="002B40C3">
        <w:rPr>
          <w:rFonts w:ascii="Times New Roman" w:hAnsi="Times New Roman" w:hint="eastAsia"/>
          <w:color w:val="0070C0"/>
          <w:spacing w:val="-2"/>
          <w:sz w:val="21"/>
          <w:szCs w:val="21"/>
          <w:lang w:eastAsia="ja-JP"/>
        </w:rPr>
        <w:t>胸部</w:t>
      </w:r>
      <w:r w:rsidRPr="002B40C3">
        <w:rPr>
          <w:rFonts w:ascii="Times New Roman" w:hAnsi="Times New Roman"/>
          <w:color w:val="0070C0"/>
          <w:spacing w:val="-2"/>
          <w:sz w:val="21"/>
          <w:szCs w:val="21"/>
          <w:lang w:eastAsia="ja-JP"/>
        </w:rPr>
        <w:t>X</w:t>
      </w:r>
      <w:r w:rsidRPr="002B40C3">
        <w:rPr>
          <w:rFonts w:ascii="Times New Roman" w:hAnsi="Times New Roman" w:hint="eastAsia"/>
          <w:color w:val="0070C0"/>
          <w:spacing w:val="-2"/>
          <w:sz w:val="21"/>
          <w:szCs w:val="21"/>
          <w:lang w:eastAsia="ja-JP"/>
        </w:rPr>
        <w:t>線</w:t>
      </w:r>
      <w:r w:rsidR="00712A6A" w:rsidRPr="002B40C3">
        <w:rPr>
          <w:rFonts w:ascii="Times New Roman" w:hAnsi="Times New Roman" w:hint="eastAsia"/>
          <w:color w:val="0070C0"/>
          <w:spacing w:val="-2"/>
          <w:sz w:val="21"/>
          <w:szCs w:val="21"/>
          <w:lang w:eastAsia="ja-JP"/>
        </w:rPr>
        <w:t>又は</w:t>
      </w:r>
      <w:r w:rsidRPr="002B40C3">
        <w:rPr>
          <w:rFonts w:ascii="Times New Roman" w:hAnsi="Times New Roman" w:hint="eastAsia"/>
          <w:color w:val="0070C0"/>
          <w:spacing w:val="-2"/>
          <w:sz w:val="21"/>
          <w:szCs w:val="21"/>
          <w:lang w:eastAsia="ja-JP"/>
        </w:rPr>
        <w:t>胸部</w:t>
      </w:r>
      <w:r w:rsidRPr="002B40C3">
        <w:rPr>
          <w:rFonts w:ascii="Times New Roman" w:hAnsi="Times New Roman"/>
          <w:color w:val="0070C0"/>
          <w:spacing w:val="-2"/>
          <w:sz w:val="21"/>
          <w:szCs w:val="21"/>
          <w:lang w:eastAsia="ja-JP"/>
        </w:rPr>
        <w:t>CT</w:t>
      </w:r>
      <w:r w:rsidRPr="002B40C3">
        <w:rPr>
          <w:rFonts w:ascii="Times New Roman" w:hAnsi="Times New Roman" w:hint="eastAsia"/>
          <w:color w:val="0070C0"/>
          <w:spacing w:val="-2"/>
          <w:sz w:val="21"/>
          <w:szCs w:val="21"/>
          <w:lang w:eastAsia="ja-JP"/>
        </w:rPr>
        <w:t>撮影</w:t>
      </w:r>
    </w:p>
    <w:p w14:paraId="08A0FEBF" w14:textId="32EB7802" w:rsidR="00F97CA5" w:rsidRPr="002B40C3" w:rsidRDefault="00F97CA5" w:rsidP="00563E31">
      <w:pPr>
        <w:ind w:leftChars="300" w:left="1710" w:hangingChars="500" w:hanging="105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検査項目：胸部</w:t>
      </w:r>
      <w:r w:rsidRPr="002B40C3">
        <w:rPr>
          <w:rFonts w:ascii="Times New Roman" w:hAnsi="Times New Roman"/>
          <w:color w:val="0070C0"/>
          <w:sz w:val="21"/>
          <w:szCs w:val="21"/>
          <w:lang w:eastAsia="ja-JP"/>
        </w:rPr>
        <w:t>X</w:t>
      </w:r>
      <w:r w:rsidRPr="002B40C3">
        <w:rPr>
          <w:rFonts w:ascii="Times New Roman" w:hAnsi="Times New Roman" w:hint="eastAsia"/>
          <w:color w:val="0070C0"/>
          <w:sz w:val="21"/>
          <w:szCs w:val="21"/>
          <w:lang w:eastAsia="ja-JP"/>
        </w:rPr>
        <w:t>線</w:t>
      </w:r>
      <w:r w:rsidR="00712A6A" w:rsidRPr="002B40C3">
        <w:rPr>
          <w:rFonts w:ascii="Times New Roman" w:hAnsi="Times New Roman" w:hint="eastAsia"/>
          <w:color w:val="0070C0"/>
          <w:sz w:val="21"/>
          <w:szCs w:val="21"/>
          <w:lang w:eastAsia="ja-JP"/>
        </w:rPr>
        <w:t>又は</w:t>
      </w:r>
      <w:r w:rsidRPr="002B40C3">
        <w:rPr>
          <w:rFonts w:ascii="Times New Roman" w:hAnsi="Times New Roman" w:hint="eastAsia"/>
          <w:color w:val="0070C0"/>
          <w:sz w:val="21"/>
          <w:szCs w:val="21"/>
          <w:lang w:eastAsia="ja-JP"/>
        </w:rPr>
        <w:t>胸部</w:t>
      </w:r>
      <w:r w:rsidRPr="002B40C3">
        <w:rPr>
          <w:rFonts w:ascii="Times New Roman" w:hAnsi="Times New Roman"/>
          <w:color w:val="0070C0"/>
          <w:sz w:val="21"/>
          <w:szCs w:val="21"/>
          <w:lang w:eastAsia="ja-JP"/>
        </w:rPr>
        <w:t>CT</w:t>
      </w:r>
    </w:p>
    <w:p w14:paraId="23598E86" w14:textId="77777777" w:rsidR="00F97CA5" w:rsidRPr="002B40C3" w:rsidRDefault="00F97CA5" w:rsidP="00563E31">
      <w:pPr>
        <w:ind w:leftChars="300" w:left="1710" w:hangingChars="500" w:hanging="105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検査時期：スクリーニング</w:t>
      </w:r>
    </w:p>
    <w:p w14:paraId="3DBD79CE" w14:textId="77777777" w:rsidR="00F97CA5" w:rsidRPr="002B40C3" w:rsidRDefault="00F97CA5" w:rsidP="00563E31">
      <w:pPr>
        <w:numPr>
          <w:ilvl w:val="0"/>
          <w:numId w:val="44"/>
        </w:numPr>
        <w:ind w:leftChars="100" w:left="640" w:hangingChars="20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○○（○に関する</w:t>
      </w:r>
      <w:r w:rsidRPr="002B40C3">
        <w:rPr>
          <w:rFonts w:ascii="Times New Roman" w:hAnsi="Times New Roman" w:hint="eastAsia"/>
          <w:color w:val="0070C0"/>
          <w:spacing w:val="-3"/>
          <w:sz w:val="21"/>
          <w:szCs w:val="21"/>
          <w:lang w:eastAsia="ja-JP"/>
        </w:rPr>
        <w:t>評価</w:t>
      </w:r>
      <w:r w:rsidRPr="002B40C3">
        <w:rPr>
          <w:rFonts w:ascii="Times New Roman" w:hAnsi="Times New Roman" w:hint="eastAsia"/>
          <w:color w:val="0070C0"/>
          <w:sz w:val="21"/>
          <w:szCs w:val="21"/>
          <w:lang w:eastAsia="ja-JP"/>
        </w:rPr>
        <w:t>）</w:t>
      </w:r>
    </w:p>
    <w:p w14:paraId="28F6A67C" w14:textId="77777777" w:rsidR="00F97CA5" w:rsidRPr="002B40C3" w:rsidRDefault="00F97CA5" w:rsidP="00563E31">
      <w:pPr>
        <w:ind w:leftChars="300" w:left="1670" w:hangingChars="500" w:hanging="1010"/>
        <w:jc w:val="both"/>
        <w:rPr>
          <w:rFonts w:ascii="Times New Roman" w:hAnsi="Times New Roman"/>
          <w:color w:val="0070C0"/>
          <w:spacing w:val="-4"/>
          <w:sz w:val="21"/>
          <w:szCs w:val="21"/>
          <w:lang w:eastAsia="ja-JP"/>
        </w:rPr>
      </w:pPr>
      <w:r w:rsidRPr="002B40C3">
        <w:rPr>
          <w:rFonts w:ascii="Times New Roman" w:hAnsi="Times New Roman" w:hint="eastAsia"/>
          <w:color w:val="0070C0"/>
          <w:spacing w:val="-4"/>
          <w:sz w:val="21"/>
          <w:szCs w:val="21"/>
          <w:lang w:eastAsia="ja-JP"/>
        </w:rPr>
        <w:t>検査項目：</w:t>
      </w:r>
      <w:r w:rsidRPr="002B40C3">
        <w:rPr>
          <w:rFonts w:ascii="Times New Roman" w:hAnsi="Times New Roman" w:hint="eastAsia"/>
          <w:color w:val="0070C0"/>
          <w:sz w:val="21"/>
          <w:szCs w:val="21"/>
          <w:lang w:eastAsia="ja-JP"/>
        </w:rPr>
        <w:t>○○</w:t>
      </w:r>
    </w:p>
    <w:p w14:paraId="195DA3F0" w14:textId="21637E7E" w:rsidR="00F97CA5" w:rsidRPr="002B40C3" w:rsidRDefault="00F97CA5" w:rsidP="00563E31">
      <w:pPr>
        <w:ind w:leftChars="300" w:left="1670" w:hangingChars="500" w:hanging="1010"/>
        <w:jc w:val="both"/>
        <w:rPr>
          <w:rFonts w:ascii="Times New Roman" w:hAnsi="Times New Roman"/>
          <w:color w:val="0070C0"/>
          <w:spacing w:val="-4"/>
          <w:sz w:val="21"/>
          <w:szCs w:val="21"/>
          <w:lang w:eastAsia="ja-JP"/>
        </w:rPr>
      </w:pPr>
      <w:bookmarkStart w:id="122" w:name="_Hlk199408679"/>
      <w:r w:rsidRPr="002B40C3">
        <w:rPr>
          <w:rFonts w:ascii="Times New Roman" w:hAnsi="Times New Roman" w:hint="eastAsia"/>
          <w:color w:val="0070C0"/>
          <w:spacing w:val="-4"/>
          <w:sz w:val="21"/>
          <w:szCs w:val="21"/>
          <w:lang w:eastAsia="ja-JP"/>
        </w:rPr>
        <w:t>検査時期：</w:t>
      </w:r>
      <w:r w:rsidRPr="002B40C3">
        <w:rPr>
          <w:rFonts w:ascii="Times New Roman" w:hAnsi="Times New Roman" w:hint="eastAsia"/>
          <w:color w:val="0070C0"/>
          <w:sz w:val="21"/>
          <w:szCs w:val="21"/>
          <w:lang w:eastAsia="ja-JP"/>
        </w:rPr>
        <w:t>スクリーニング、</w:t>
      </w:r>
      <w:r w:rsidRPr="002B40C3">
        <w:rPr>
          <w:rFonts w:ascii="Times New Roman" w:hAnsi="Times New Roman"/>
          <w:color w:val="0070C0"/>
          <w:sz w:val="21"/>
          <w:szCs w:val="21"/>
          <w:lang w:eastAsia="ja-JP"/>
        </w:rPr>
        <w:t>Day 1</w:t>
      </w:r>
      <w:r w:rsidRPr="002B40C3">
        <w:rPr>
          <w:rFonts w:ascii="Times New Roman" w:hAnsi="Times New Roman" w:hint="eastAsia"/>
          <w:color w:val="0070C0"/>
          <w:sz w:val="21"/>
          <w:szCs w:val="21"/>
          <w:lang w:eastAsia="ja-JP"/>
        </w:rPr>
        <w:t>投与前、</w:t>
      </w:r>
      <w:r w:rsidRPr="002B40C3">
        <w:rPr>
          <w:rFonts w:ascii="Times New Roman" w:hAnsi="Times New Roman"/>
          <w:color w:val="0070C0"/>
          <w:sz w:val="21"/>
          <w:szCs w:val="21"/>
          <w:lang w:eastAsia="ja-JP"/>
        </w:rPr>
        <w:t>Day 29</w:t>
      </w:r>
      <w:r w:rsidRPr="002B40C3">
        <w:rPr>
          <w:rFonts w:ascii="Times New Roman" w:hAnsi="Times New Roman" w:hint="eastAsia"/>
          <w:color w:val="0070C0"/>
          <w:sz w:val="21"/>
          <w:szCs w:val="21"/>
          <w:lang w:eastAsia="ja-JP"/>
        </w:rPr>
        <w:t>、</w:t>
      </w:r>
      <w:r w:rsidR="000212F5" w:rsidRPr="002B40C3">
        <w:rPr>
          <w:rFonts w:ascii="Times New Roman" w:hAnsi="Times New Roman" w:hint="eastAsia"/>
          <w:color w:val="0070C0"/>
          <w:spacing w:val="-2"/>
          <w:sz w:val="21"/>
          <w:szCs w:val="21"/>
          <w:lang w:eastAsia="ja-JP"/>
        </w:rPr>
        <w:t>投与</w:t>
      </w:r>
      <w:r w:rsidR="000212F5" w:rsidRPr="002B40C3">
        <w:rPr>
          <w:rFonts w:ascii="Times New Roman" w:hAnsi="Times New Roman" w:hint="eastAsia"/>
          <w:color w:val="0070C0"/>
          <w:sz w:val="21"/>
          <w:szCs w:val="21"/>
          <w:lang w:eastAsia="ja-JP"/>
        </w:rPr>
        <w:t>終了</w:t>
      </w:r>
      <w:r w:rsidRPr="002B40C3">
        <w:rPr>
          <w:rFonts w:ascii="Times New Roman" w:hAnsi="Times New Roman" w:hint="eastAsia"/>
          <w:color w:val="0070C0"/>
          <w:sz w:val="21"/>
          <w:szCs w:val="21"/>
          <w:lang w:eastAsia="ja-JP"/>
        </w:rPr>
        <w:t>時</w:t>
      </w:r>
    </w:p>
    <w:bookmarkEnd w:id="122"/>
    <w:p w14:paraId="3866ED34" w14:textId="77777777" w:rsidR="00F97CA5" w:rsidRPr="002B40C3" w:rsidRDefault="00F97CA5" w:rsidP="00563E31">
      <w:pPr>
        <w:numPr>
          <w:ilvl w:val="0"/>
          <w:numId w:val="44"/>
        </w:numPr>
        <w:ind w:leftChars="100" w:left="640" w:hangingChars="200"/>
        <w:jc w:val="both"/>
        <w:rPr>
          <w:rFonts w:ascii="Times New Roman" w:hAnsi="Times New Roman"/>
          <w:color w:val="0070C0"/>
          <w:sz w:val="21"/>
          <w:szCs w:val="21"/>
          <w:lang w:eastAsia="ja-JP"/>
        </w:rPr>
      </w:pPr>
      <w:r w:rsidRPr="002B40C3">
        <w:rPr>
          <w:rFonts w:ascii="Times New Roman" w:hAnsi="Times New Roman" w:cs="Cambria Math" w:hint="eastAsia"/>
          <w:color w:val="0070C0"/>
          <w:sz w:val="21"/>
          <w:szCs w:val="21"/>
          <w:lang w:eastAsia="ja-JP"/>
        </w:rPr>
        <w:t>△△</w:t>
      </w:r>
      <w:r w:rsidRPr="002B40C3">
        <w:rPr>
          <w:rFonts w:ascii="Times New Roman" w:hAnsi="Times New Roman" w:hint="eastAsia"/>
          <w:color w:val="0070C0"/>
          <w:sz w:val="21"/>
          <w:szCs w:val="21"/>
          <w:lang w:eastAsia="ja-JP"/>
        </w:rPr>
        <w:t>（</w:t>
      </w:r>
      <w:r w:rsidRPr="002B40C3">
        <w:rPr>
          <w:rFonts w:ascii="Times New Roman" w:hAnsi="Times New Roman" w:cs="Cambria Math" w:hint="eastAsia"/>
          <w:color w:val="0070C0"/>
          <w:sz w:val="21"/>
          <w:szCs w:val="21"/>
          <w:lang w:eastAsia="ja-JP"/>
        </w:rPr>
        <w:t>△</w:t>
      </w:r>
      <w:r w:rsidRPr="002B40C3">
        <w:rPr>
          <w:rFonts w:ascii="Times New Roman" w:hAnsi="Times New Roman" w:hint="eastAsia"/>
          <w:color w:val="0070C0"/>
          <w:sz w:val="21"/>
          <w:szCs w:val="21"/>
          <w:lang w:eastAsia="ja-JP"/>
        </w:rPr>
        <w:t>に関する</w:t>
      </w:r>
      <w:r w:rsidRPr="002B40C3">
        <w:rPr>
          <w:rFonts w:ascii="Times New Roman" w:hAnsi="Times New Roman" w:hint="eastAsia"/>
          <w:color w:val="0070C0"/>
          <w:spacing w:val="-3"/>
          <w:sz w:val="21"/>
          <w:szCs w:val="21"/>
          <w:lang w:eastAsia="ja-JP"/>
        </w:rPr>
        <w:t>評価</w:t>
      </w:r>
      <w:r w:rsidRPr="002B40C3">
        <w:rPr>
          <w:rFonts w:ascii="Times New Roman" w:hAnsi="Times New Roman" w:hint="eastAsia"/>
          <w:color w:val="0070C0"/>
          <w:sz w:val="21"/>
          <w:szCs w:val="21"/>
          <w:lang w:eastAsia="ja-JP"/>
        </w:rPr>
        <w:t>）</w:t>
      </w:r>
    </w:p>
    <w:p w14:paraId="5FA6B483" w14:textId="77777777" w:rsidR="00F97CA5" w:rsidRPr="002B40C3" w:rsidRDefault="00F97CA5" w:rsidP="00563E31">
      <w:pPr>
        <w:ind w:leftChars="300" w:left="1670" w:hangingChars="500" w:hanging="1010"/>
        <w:jc w:val="both"/>
        <w:rPr>
          <w:rFonts w:ascii="Times New Roman" w:hAnsi="Times New Roman"/>
          <w:color w:val="0070C0"/>
          <w:spacing w:val="-4"/>
          <w:sz w:val="21"/>
          <w:szCs w:val="21"/>
          <w:lang w:eastAsia="ja-JP"/>
        </w:rPr>
      </w:pPr>
      <w:r w:rsidRPr="002B40C3">
        <w:rPr>
          <w:rFonts w:ascii="Times New Roman" w:hAnsi="Times New Roman" w:hint="eastAsia"/>
          <w:color w:val="0070C0"/>
          <w:spacing w:val="-4"/>
          <w:sz w:val="21"/>
          <w:szCs w:val="21"/>
          <w:lang w:eastAsia="ja-JP"/>
        </w:rPr>
        <w:t>観察項目：</w:t>
      </w:r>
      <w:r w:rsidRPr="002B40C3">
        <w:rPr>
          <w:rFonts w:ascii="Times New Roman" w:hAnsi="Times New Roman" w:cs="Cambria Math" w:hint="eastAsia"/>
          <w:color w:val="0070C0"/>
          <w:sz w:val="21"/>
          <w:szCs w:val="21"/>
          <w:lang w:eastAsia="ja-JP"/>
        </w:rPr>
        <w:t>△△</w:t>
      </w:r>
    </w:p>
    <w:p w14:paraId="1967F084" w14:textId="3E751659" w:rsidR="00F97CA5" w:rsidRPr="002B40C3" w:rsidRDefault="00F97CA5" w:rsidP="00563E31">
      <w:pPr>
        <w:ind w:leftChars="300" w:left="1670" w:hangingChars="500" w:hanging="1010"/>
        <w:jc w:val="both"/>
        <w:rPr>
          <w:rFonts w:ascii="Times New Roman" w:hAnsi="Times New Roman"/>
          <w:color w:val="0070C0"/>
          <w:spacing w:val="-4"/>
          <w:sz w:val="21"/>
          <w:szCs w:val="21"/>
          <w:lang w:eastAsia="ja-JP"/>
        </w:rPr>
      </w:pPr>
      <w:r w:rsidRPr="002B40C3">
        <w:rPr>
          <w:rFonts w:ascii="Times New Roman" w:hAnsi="Times New Roman" w:hint="eastAsia"/>
          <w:color w:val="0070C0"/>
          <w:spacing w:val="-4"/>
          <w:sz w:val="21"/>
          <w:szCs w:val="21"/>
          <w:lang w:eastAsia="ja-JP"/>
        </w:rPr>
        <w:t>観察時期：</w:t>
      </w:r>
      <w:r w:rsidRPr="002B40C3">
        <w:rPr>
          <w:rFonts w:ascii="Times New Roman" w:hAnsi="Times New Roman" w:hint="eastAsia"/>
          <w:color w:val="0070C0"/>
          <w:sz w:val="21"/>
          <w:szCs w:val="21"/>
          <w:lang w:eastAsia="ja-JP"/>
        </w:rPr>
        <w:t>スクリーニング、</w:t>
      </w:r>
      <w:r w:rsidRPr="002B40C3">
        <w:rPr>
          <w:rFonts w:ascii="Times New Roman" w:hAnsi="Times New Roman"/>
          <w:color w:val="0070C0"/>
          <w:sz w:val="21"/>
          <w:szCs w:val="21"/>
          <w:lang w:eastAsia="ja-JP"/>
        </w:rPr>
        <w:t>Day 1</w:t>
      </w:r>
      <w:r w:rsidRPr="002B40C3">
        <w:rPr>
          <w:rFonts w:ascii="Times New Roman" w:hAnsi="Times New Roman" w:hint="eastAsia"/>
          <w:color w:val="0070C0"/>
          <w:sz w:val="21"/>
          <w:szCs w:val="21"/>
          <w:lang w:eastAsia="ja-JP"/>
        </w:rPr>
        <w:t>投与前、</w:t>
      </w:r>
      <w:r w:rsidRPr="002B40C3">
        <w:rPr>
          <w:rFonts w:ascii="Times New Roman" w:hAnsi="Times New Roman"/>
          <w:color w:val="0070C0"/>
          <w:sz w:val="21"/>
          <w:szCs w:val="21"/>
          <w:lang w:eastAsia="ja-JP"/>
        </w:rPr>
        <w:t>Day 29</w:t>
      </w:r>
      <w:r w:rsidRPr="002B40C3">
        <w:rPr>
          <w:rFonts w:ascii="Times New Roman" w:hAnsi="Times New Roman" w:hint="eastAsia"/>
          <w:color w:val="0070C0"/>
          <w:sz w:val="21"/>
          <w:szCs w:val="21"/>
          <w:lang w:eastAsia="ja-JP"/>
        </w:rPr>
        <w:t>、</w:t>
      </w:r>
      <w:r w:rsidR="000212F5" w:rsidRPr="002B40C3">
        <w:rPr>
          <w:rFonts w:ascii="Times New Roman" w:hAnsi="Times New Roman" w:hint="eastAsia"/>
          <w:color w:val="0070C0"/>
          <w:spacing w:val="-2"/>
          <w:sz w:val="21"/>
          <w:szCs w:val="21"/>
          <w:lang w:eastAsia="ja-JP"/>
        </w:rPr>
        <w:t>投与</w:t>
      </w:r>
      <w:r w:rsidR="000212F5" w:rsidRPr="002B40C3">
        <w:rPr>
          <w:rFonts w:ascii="Times New Roman" w:hAnsi="Times New Roman" w:hint="eastAsia"/>
          <w:color w:val="0070C0"/>
          <w:sz w:val="21"/>
          <w:szCs w:val="21"/>
          <w:lang w:eastAsia="ja-JP"/>
        </w:rPr>
        <w:t>終了</w:t>
      </w:r>
      <w:r w:rsidRPr="002B40C3">
        <w:rPr>
          <w:rFonts w:ascii="Times New Roman" w:hAnsi="Times New Roman" w:hint="eastAsia"/>
          <w:color w:val="0070C0"/>
          <w:sz w:val="21"/>
          <w:szCs w:val="21"/>
          <w:lang w:eastAsia="ja-JP"/>
        </w:rPr>
        <w:t>時</w:t>
      </w:r>
    </w:p>
    <w:p w14:paraId="4382B326" w14:textId="77777777" w:rsidR="00F97CA5" w:rsidRPr="002B40C3" w:rsidRDefault="00F97CA5" w:rsidP="00563E31">
      <w:pPr>
        <w:numPr>
          <w:ilvl w:val="0"/>
          <w:numId w:val="44"/>
        </w:numPr>
        <w:ind w:leftChars="100" w:left="632" w:hangingChars="200" w:hanging="412"/>
        <w:jc w:val="both"/>
        <w:rPr>
          <w:rFonts w:ascii="Times New Roman" w:hAnsi="Times New Roman"/>
          <w:color w:val="0070C0"/>
          <w:sz w:val="21"/>
          <w:szCs w:val="21"/>
          <w:lang w:eastAsia="ja-JP"/>
        </w:rPr>
      </w:pPr>
      <w:r w:rsidRPr="002B40C3">
        <w:rPr>
          <w:rFonts w:ascii="Times New Roman" w:hAnsi="Times New Roman" w:hint="eastAsia"/>
          <w:color w:val="0070C0"/>
          <w:spacing w:val="-2"/>
          <w:sz w:val="21"/>
          <w:szCs w:val="21"/>
          <w:lang w:eastAsia="ja-JP"/>
        </w:rPr>
        <w:t>体重</w:t>
      </w:r>
    </w:p>
    <w:p w14:paraId="081F7F51" w14:textId="77777777" w:rsidR="00F97CA5" w:rsidRPr="002B40C3" w:rsidRDefault="00F97CA5" w:rsidP="00563E31">
      <w:pPr>
        <w:ind w:leftChars="300" w:left="1710" w:hangingChars="500" w:hanging="105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検査項目：体重</w:t>
      </w:r>
    </w:p>
    <w:p w14:paraId="3B63F6FB" w14:textId="070AB81E" w:rsidR="00F97CA5" w:rsidRPr="002B40C3" w:rsidRDefault="00F97CA5" w:rsidP="00563E31">
      <w:pPr>
        <w:ind w:leftChars="300" w:left="1710" w:hangingChars="500" w:hanging="105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検査時期：スクリーニング、</w:t>
      </w:r>
      <w:r w:rsidRPr="002B40C3">
        <w:rPr>
          <w:rFonts w:ascii="Times New Roman" w:hAnsi="Times New Roman"/>
          <w:color w:val="0070C0"/>
          <w:sz w:val="21"/>
          <w:szCs w:val="21"/>
          <w:lang w:eastAsia="ja-JP"/>
        </w:rPr>
        <w:t>Day 1</w:t>
      </w:r>
      <w:r w:rsidRPr="002B40C3">
        <w:rPr>
          <w:rFonts w:ascii="Times New Roman" w:hAnsi="Times New Roman" w:hint="eastAsia"/>
          <w:color w:val="0070C0"/>
          <w:sz w:val="21"/>
          <w:szCs w:val="21"/>
          <w:lang w:eastAsia="ja-JP"/>
        </w:rPr>
        <w:t>投与前、</w:t>
      </w:r>
      <w:r w:rsidRPr="002B40C3">
        <w:rPr>
          <w:rFonts w:ascii="Times New Roman" w:hAnsi="Times New Roman"/>
          <w:color w:val="0070C0"/>
          <w:sz w:val="21"/>
          <w:szCs w:val="21"/>
          <w:lang w:eastAsia="ja-JP"/>
        </w:rPr>
        <w:t>Day 29</w:t>
      </w:r>
      <w:r w:rsidRPr="002B40C3">
        <w:rPr>
          <w:rFonts w:ascii="Times New Roman" w:hAnsi="Times New Roman" w:hint="eastAsia"/>
          <w:color w:val="0070C0"/>
          <w:sz w:val="21"/>
          <w:szCs w:val="21"/>
          <w:lang w:eastAsia="ja-JP"/>
        </w:rPr>
        <w:t>、</w:t>
      </w:r>
      <w:r w:rsidR="000212F5" w:rsidRPr="002B40C3">
        <w:rPr>
          <w:rFonts w:ascii="Times New Roman" w:hAnsi="Times New Roman" w:hint="eastAsia"/>
          <w:color w:val="0070C0"/>
          <w:spacing w:val="-2"/>
          <w:sz w:val="21"/>
          <w:szCs w:val="21"/>
          <w:lang w:eastAsia="ja-JP"/>
        </w:rPr>
        <w:t>投与</w:t>
      </w:r>
      <w:r w:rsidR="000212F5" w:rsidRPr="002B40C3">
        <w:rPr>
          <w:rFonts w:ascii="Times New Roman" w:hAnsi="Times New Roman" w:hint="eastAsia"/>
          <w:color w:val="0070C0"/>
          <w:sz w:val="21"/>
          <w:szCs w:val="21"/>
          <w:lang w:eastAsia="ja-JP"/>
        </w:rPr>
        <w:t>終了</w:t>
      </w:r>
      <w:r w:rsidRPr="002B40C3">
        <w:rPr>
          <w:rFonts w:ascii="Times New Roman" w:hAnsi="Times New Roman" w:hint="eastAsia"/>
          <w:color w:val="0070C0"/>
          <w:sz w:val="21"/>
          <w:szCs w:val="21"/>
          <w:lang w:eastAsia="ja-JP"/>
        </w:rPr>
        <w:t>時</w:t>
      </w:r>
    </w:p>
    <w:p w14:paraId="0506C9A3" w14:textId="77777777" w:rsidR="00F97CA5" w:rsidRPr="002B40C3" w:rsidRDefault="00F97CA5" w:rsidP="00563E31">
      <w:pPr>
        <w:numPr>
          <w:ilvl w:val="0"/>
          <w:numId w:val="44"/>
        </w:numPr>
        <w:ind w:leftChars="100" w:left="632" w:hangingChars="200" w:hanging="412"/>
        <w:jc w:val="both"/>
        <w:rPr>
          <w:rFonts w:ascii="Times New Roman" w:hAnsi="Times New Roman"/>
          <w:color w:val="0070C0"/>
          <w:sz w:val="21"/>
          <w:szCs w:val="21"/>
          <w:lang w:eastAsia="ja-JP"/>
        </w:rPr>
      </w:pPr>
      <w:r w:rsidRPr="002B40C3">
        <w:rPr>
          <w:rFonts w:ascii="Times New Roman" w:hAnsi="Times New Roman" w:hint="eastAsia"/>
          <w:color w:val="0070C0"/>
          <w:spacing w:val="-2"/>
          <w:sz w:val="21"/>
          <w:szCs w:val="21"/>
          <w:lang w:eastAsia="ja-JP"/>
        </w:rPr>
        <w:t>バイタルサイン</w:t>
      </w:r>
    </w:p>
    <w:p w14:paraId="70722C82" w14:textId="77777777" w:rsidR="00F97CA5" w:rsidRPr="002B40C3" w:rsidRDefault="00F97CA5" w:rsidP="00563E31">
      <w:pPr>
        <w:ind w:leftChars="300" w:left="1710" w:hangingChars="500" w:hanging="105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検査項目：体温、血圧、脈拍数</w:t>
      </w:r>
    </w:p>
    <w:p w14:paraId="67225D34" w14:textId="77CF2F5F" w:rsidR="00F97CA5" w:rsidRPr="002B40C3" w:rsidRDefault="00F97CA5" w:rsidP="00563E31">
      <w:pPr>
        <w:ind w:leftChars="300" w:left="1710" w:hangingChars="500" w:hanging="105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検査時期：スクリーニング、</w:t>
      </w:r>
      <w:r w:rsidRPr="002B40C3">
        <w:rPr>
          <w:rFonts w:ascii="Times New Roman" w:hAnsi="Times New Roman"/>
          <w:color w:val="0070C0"/>
          <w:sz w:val="21"/>
          <w:szCs w:val="21"/>
          <w:lang w:eastAsia="ja-JP"/>
        </w:rPr>
        <w:t>Day 1</w:t>
      </w:r>
      <w:r w:rsidRPr="002B40C3">
        <w:rPr>
          <w:rFonts w:ascii="Times New Roman" w:hAnsi="Times New Roman" w:hint="eastAsia"/>
          <w:color w:val="0070C0"/>
          <w:sz w:val="21"/>
          <w:szCs w:val="21"/>
          <w:lang w:eastAsia="ja-JP"/>
        </w:rPr>
        <w:t>投与前、</w:t>
      </w:r>
      <w:r w:rsidRPr="002B40C3">
        <w:rPr>
          <w:rFonts w:ascii="Times New Roman" w:hAnsi="Times New Roman"/>
          <w:color w:val="0070C0"/>
          <w:sz w:val="21"/>
          <w:szCs w:val="21"/>
          <w:lang w:eastAsia="ja-JP"/>
        </w:rPr>
        <w:t>Day 29</w:t>
      </w:r>
      <w:r w:rsidRPr="002B40C3">
        <w:rPr>
          <w:rFonts w:ascii="Times New Roman" w:hAnsi="Times New Roman" w:hint="eastAsia"/>
          <w:color w:val="0070C0"/>
          <w:sz w:val="21"/>
          <w:szCs w:val="21"/>
          <w:lang w:eastAsia="ja-JP"/>
        </w:rPr>
        <w:t>、</w:t>
      </w:r>
      <w:r w:rsidR="000212F5" w:rsidRPr="002B40C3">
        <w:rPr>
          <w:rFonts w:ascii="Times New Roman" w:hAnsi="Times New Roman" w:hint="eastAsia"/>
          <w:color w:val="0070C0"/>
          <w:spacing w:val="-2"/>
          <w:sz w:val="21"/>
          <w:szCs w:val="21"/>
          <w:lang w:eastAsia="ja-JP"/>
        </w:rPr>
        <w:t>投与</w:t>
      </w:r>
      <w:r w:rsidR="000212F5" w:rsidRPr="002B40C3">
        <w:rPr>
          <w:rFonts w:ascii="Times New Roman" w:hAnsi="Times New Roman" w:hint="eastAsia"/>
          <w:color w:val="0070C0"/>
          <w:sz w:val="21"/>
          <w:szCs w:val="21"/>
          <w:lang w:eastAsia="ja-JP"/>
        </w:rPr>
        <w:t>終了</w:t>
      </w:r>
      <w:r w:rsidRPr="002B40C3">
        <w:rPr>
          <w:rFonts w:ascii="Times New Roman" w:hAnsi="Times New Roman" w:hint="eastAsia"/>
          <w:color w:val="0070C0"/>
          <w:sz w:val="21"/>
          <w:szCs w:val="21"/>
          <w:lang w:eastAsia="ja-JP"/>
        </w:rPr>
        <w:t>時</w:t>
      </w:r>
    </w:p>
    <w:p w14:paraId="2C5E75F9" w14:textId="77777777" w:rsidR="00F97CA5" w:rsidRPr="002B40C3" w:rsidRDefault="00F97CA5" w:rsidP="00563E31">
      <w:pPr>
        <w:numPr>
          <w:ilvl w:val="0"/>
          <w:numId w:val="44"/>
        </w:numPr>
        <w:ind w:leftChars="100" w:left="640" w:hangingChars="200"/>
        <w:jc w:val="both"/>
        <w:rPr>
          <w:rFonts w:ascii="Times New Roman" w:hAnsi="Times New Roman"/>
          <w:color w:val="0070C0"/>
          <w:sz w:val="21"/>
          <w:szCs w:val="21"/>
          <w:lang w:eastAsia="ja-JP"/>
        </w:rPr>
      </w:pPr>
      <w:r w:rsidRPr="002B40C3">
        <w:rPr>
          <w:rFonts w:ascii="Times New Roman" w:hAnsi="Times New Roman"/>
          <w:color w:val="0070C0"/>
          <w:sz w:val="21"/>
          <w:szCs w:val="21"/>
          <w:lang w:eastAsia="ja-JP"/>
        </w:rPr>
        <w:t>12</w:t>
      </w:r>
      <w:r w:rsidRPr="002B40C3">
        <w:rPr>
          <w:rFonts w:ascii="Times New Roman" w:hAnsi="Times New Roman" w:hint="eastAsia"/>
          <w:color w:val="0070C0"/>
          <w:sz w:val="21"/>
          <w:szCs w:val="21"/>
          <w:lang w:eastAsia="ja-JP"/>
        </w:rPr>
        <w:t>誘導心電図</w:t>
      </w:r>
    </w:p>
    <w:p w14:paraId="3EE0A261" w14:textId="77777777" w:rsidR="00F97CA5" w:rsidRPr="002B40C3" w:rsidRDefault="00F97CA5" w:rsidP="00563E31">
      <w:pPr>
        <w:ind w:leftChars="300" w:left="1710" w:hangingChars="500" w:hanging="105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検査項目：</w:t>
      </w:r>
      <w:r w:rsidRPr="002B40C3">
        <w:rPr>
          <w:rFonts w:ascii="Times New Roman" w:hAnsi="Times New Roman"/>
          <w:color w:val="0070C0"/>
          <w:sz w:val="21"/>
          <w:szCs w:val="21"/>
          <w:lang w:eastAsia="ja-JP"/>
        </w:rPr>
        <w:t>12</w:t>
      </w:r>
      <w:r w:rsidRPr="002B40C3">
        <w:rPr>
          <w:rFonts w:ascii="Times New Roman" w:hAnsi="Times New Roman" w:hint="eastAsia"/>
          <w:color w:val="0070C0"/>
          <w:sz w:val="21"/>
          <w:szCs w:val="21"/>
          <w:lang w:eastAsia="ja-JP"/>
        </w:rPr>
        <w:t>誘導心電図</w:t>
      </w:r>
    </w:p>
    <w:p w14:paraId="4AC243AC" w14:textId="1762023B" w:rsidR="00F97CA5" w:rsidRPr="002B40C3" w:rsidRDefault="00F97CA5" w:rsidP="00563E31">
      <w:pPr>
        <w:ind w:leftChars="300" w:left="1710" w:hangingChars="500" w:hanging="105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検査時期：スクリーニング、</w:t>
      </w:r>
      <w:r w:rsidRPr="002B40C3">
        <w:rPr>
          <w:rFonts w:ascii="Times New Roman" w:hAnsi="Times New Roman"/>
          <w:color w:val="0070C0"/>
          <w:sz w:val="21"/>
          <w:szCs w:val="21"/>
          <w:lang w:eastAsia="ja-JP"/>
        </w:rPr>
        <w:t>Day 1</w:t>
      </w:r>
      <w:r w:rsidRPr="002B40C3">
        <w:rPr>
          <w:rFonts w:ascii="Times New Roman" w:hAnsi="Times New Roman" w:hint="eastAsia"/>
          <w:color w:val="0070C0"/>
          <w:sz w:val="21"/>
          <w:szCs w:val="21"/>
          <w:lang w:eastAsia="ja-JP"/>
        </w:rPr>
        <w:t>投与前、</w:t>
      </w:r>
      <w:r w:rsidR="000212F5" w:rsidRPr="002B40C3">
        <w:rPr>
          <w:rFonts w:ascii="Times New Roman" w:hAnsi="Times New Roman"/>
          <w:color w:val="0070C0"/>
          <w:sz w:val="21"/>
          <w:szCs w:val="21"/>
          <w:lang w:eastAsia="ja-JP"/>
        </w:rPr>
        <w:t>Day 29</w:t>
      </w:r>
      <w:r w:rsidR="000212F5" w:rsidRPr="002B40C3">
        <w:rPr>
          <w:rFonts w:ascii="Times New Roman" w:hAnsi="Times New Roman" w:hint="eastAsia"/>
          <w:color w:val="0070C0"/>
          <w:sz w:val="21"/>
          <w:szCs w:val="21"/>
          <w:lang w:eastAsia="ja-JP"/>
        </w:rPr>
        <w:t>、</w:t>
      </w:r>
      <w:r w:rsidR="000212F5" w:rsidRPr="002B40C3">
        <w:rPr>
          <w:rFonts w:ascii="Times New Roman" w:hAnsi="Times New Roman" w:hint="eastAsia"/>
          <w:color w:val="0070C0"/>
          <w:spacing w:val="-2"/>
          <w:sz w:val="21"/>
          <w:szCs w:val="21"/>
          <w:lang w:eastAsia="ja-JP"/>
        </w:rPr>
        <w:t>投与</w:t>
      </w:r>
      <w:r w:rsidR="000212F5" w:rsidRPr="002B40C3">
        <w:rPr>
          <w:rFonts w:ascii="Times New Roman" w:hAnsi="Times New Roman" w:hint="eastAsia"/>
          <w:color w:val="0070C0"/>
          <w:sz w:val="21"/>
          <w:szCs w:val="21"/>
          <w:lang w:eastAsia="ja-JP"/>
        </w:rPr>
        <w:t>終了</w:t>
      </w:r>
      <w:r w:rsidRPr="002B40C3">
        <w:rPr>
          <w:rFonts w:ascii="Times New Roman" w:hAnsi="Times New Roman" w:hint="eastAsia"/>
          <w:color w:val="0070C0"/>
          <w:sz w:val="21"/>
          <w:szCs w:val="21"/>
          <w:lang w:eastAsia="ja-JP"/>
        </w:rPr>
        <w:t>時</w:t>
      </w:r>
    </w:p>
    <w:p w14:paraId="19AAEE8F" w14:textId="77777777" w:rsidR="00F97CA5" w:rsidRPr="002B40C3" w:rsidRDefault="00F97CA5" w:rsidP="00563E31">
      <w:pPr>
        <w:numPr>
          <w:ilvl w:val="0"/>
          <w:numId w:val="44"/>
        </w:numPr>
        <w:ind w:leftChars="100" w:left="632" w:hangingChars="200" w:hanging="412"/>
        <w:jc w:val="both"/>
        <w:rPr>
          <w:rFonts w:ascii="Times New Roman" w:hAnsi="Times New Roman"/>
          <w:color w:val="0070C0"/>
          <w:sz w:val="21"/>
          <w:szCs w:val="21"/>
          <w:lang w:eastAsia="ja-JP"/>
        </w:rPr>
      </w:pPr>
      <w:r w:rsidRPr="002B40C3">
        <w:rPr>
          <w:rFonts w:ascii="Times New Roman" w:hAnsi="Times New Roman" w:hint="eastAsia"/>
          <w:color w:val="0070C0"/>
          <w:spacing w:val="-2"/>
          <w:sz w:val="21"/>
          <w:szCs w:val="21"/>
          <w:lang w:eastAsia="ja-JP"/>
        </w:rPr>
        <w:t>血液学的検査</w:t>
      </w:r>
    </w:p>
    <w:p w14:paraId="4D8EABF4" w14:textId="42AF7D32" w:rsidR="00F97CA5" w:rsidRPr="002B40C3" w:rsidRDefault="00F97CA5" w:rsidP="00563E31">
      <w:pPr>
        <w:ind w:leftChars="300" w:left="1710" w:hangingChars="500" w:hanging="105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検査項目：</w:t>
      </w:r>
      <w:r w:rsidR="006D7640" w:rsidRPr="006D7640">
        <w:rPr>
          <w:rFonts w:ascii="Times New Roman" w:hAnsi="Times New Roman" w:hint="eastAsia"/>
          <w:color w:val="0070C0"/>
          <w:sz w:val="21"/>
          <w:szCs w:val="21"/>
          <w:lang w:eastAsia="ja-JP"/>
        </w:rPr>
        <w:t>赤血球数（</w:t>
      </w:r>
      <w:r w:rsidR="006D7640" w:rsidRPr="006D7640">
        <w:rPr>
          <w:rFonts w:ascii="Times New Roman" w:hAnsi="Times New Roman"/>
          <w:color w:val="0070C0"/>
          <w:sz w:val="21"/>
          <w:szCs w:val="21"/>
          <w:lang w:eastAsia="ja-JP"/>
        </w:rPr>
        <w:t>RBC</w:t>
      </w:r>
      <w:r w:rsidR="006D7640" w:rsidRPr="006D7640">
        <w:rPr>
          <w:rFonts w:ascii="Times New Roman" w:hAnsi="Times New Roman" w:hint="eastAsia"/>
          <w:color w:val="0070C0"/>
          <w:sz w:val="21"/>
          <w:szCs w:val="21"/>
          <w:lang w:eastAsia="ja-JP"/>
        </w:rPr>
        <w:t>）、ヘモグロビン（</w:t>
      </w:r>
      <w:r w:rsidR="006D7640" w:rsidRPr="006D7640">
        <w:rPr>
          <w:rFonts w:ascii="Times New Roman" w:hAnsi="Times New Roman"/>
          <w:color w:val="0070C0"/>
          <w:sz w:val="21"/>
          <w:szCs w:val="21"/>
          <w:lang w:eastAsia="ja-JP"/>
        </w:rPr>
        <w:t>Hb</w:t>
      </w:r>
      <w:r w:rsidR="006D7640" w:rsidRPr="006D7640">
        <w:rPr>
          <w:rFonts w:ascii="Times New Roman" w:hAnsi="Times New Roman" w:hint="eastAsia"/>
          <w:color w:val="0070C0"/>
          <w:sz w:val="21"/>
          <w:szCs w:val="21"/>
          <w:lang w:eastAsia="ja-JP"/>
        </w:rPr>
        <w:t>）、ヘマトクリット（</w:t>
      </w:r>
      <w:proofErr w:type="spellStart"/>
      <w:r w:rsidR="006D7640" w:rsidRPr="006D7640">
        <w:rPr>
          <w:rFonts w:ascii="Times New Roman" w:hAnsi="Times New Roman"/>
          <w:color w:val="0070C0"/>
          <w:sz w:val="21"/>
          <w:szCs w:val="21"/>
          <w:lang w:eastAsia="ja-JP"/>
        </w:rPr>
        <w:t>Ht</w:t>
      </w:r>
      <w:proofErr w:type="spellEnd"/>
      <w:r w:rsidR="006D7640" w:rsidRPr="006D7640">
        <w:rPr>
          <w:rFonts w:ascii="Times New Roman" w:hAnsi="Times New Roman" w:hint="eastAsia"/>
          <w:color w:val="0070C0"/>
          <w:sz w:val="21"/>
          <w:szCs w:val="21"/>
          <w:lang w:eastAsia="ja-JP"/>
        </w:rPr>
        <w:t>）、白血球</w:t>
      </w:r>
      <w:r w:rsidR="006D7640" w:rsidRPr="006D7640">
        <w:rPr>
          <w:rFonts w:ascii="Times New Roman" w:hAnsi="Times New Roman" w:hint="eastAsia"/>
          <w:color w:val="0070C0"/>
          <w:sz w:val="21"/>
          <w:szCs w:val="21"/>
          <w:lang w:eastAsia="ja-JP"/>
        </w:rPr>
        <w:lastRenderedPageBreak/>
        <w:t>数（</w:t>
      </w:r>
      <w:r w:rsidR="006D7640" w:rsidRPr="006D7640">
        <w:rPr>
          <w:rFonts w:ascii="Times New Roman" w:hAnsi="Times New Roman"/>
          <w:color w:val="0070C0"/>
          <w:sz w:val="21"/>
          <w:szCs w:val="21"/>
          <w:lang w:eastAsia="ja-JP"/>
        </w:rPr>
        <w:t>WBC</w:t>
      </w:r>
      <w:r w:rsidR="006D7640" w:rsidRPr="006D7640">
        <w:rPr>
          <w:rFonts w:ascii="Times New Roman" w:hAnsi="Times New Roman" w:hint="eastAsia"/>
          <w:color w:val="0070C0"/>
          <w:sz w:val="21"/>
          <w:szCs w:val="21"/>
          <w:lang w:eastAsia="ja-JP"/>
        </w:rPr>
        <w:t>）、白血球分画、血小板数（</w:t>
      </w:r>
      <w:r w:rsidR="006D7640" w:rsidRPr="006D7640">
        <w:rPr>
          <w:rFonts w:ascii="Times New Roman" w:hAnsi="Times New Roman"/>
          <w:color w:val="0070C0"/>
          <w:sz w:val="21"/>
          <w:szCs w:val="21"/>
          <w:lang w:eastAsia="ja-JP"/>
        </w:rPr>
        <w:t>PLT</w:t>
      </w:r>
      <w:r w:rsidR="006D7640" w:rsidRPr="006D7640">
        <w:rPr>
          <w:rFonts w:ascii="Times New Roman" w:hAnsi="Times New Roman" w:hint="eastAsia"/>
          <w:color w:val="0070C0"/>
          <w:sz w:val="21"/>
          <w:szCs w:val="21"/>
          <w:lang w:eastAsia="ja-JP"/>
        </w:rPr>
        <w:t>）</w:t>
      </w:r>
    </w:p>
    <w:p w14:paraId="75679ED5" w14:textId="436C387B" w:rsidR="00F97CA5" w:rsidRPr="002B40C3" w:rsidRDefault="00F97CA5" w:rsidP="00563E31">
      <w:pPr>
        <w:ind w:leftChars="300" w:left="1710" w:hangingChars="500" w:hanging="105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検査時期：スクリーニング、</w:t>
      </w:r>
      <w:r w:rsidRPr="002B40C3">
        <w:rPr>
          <w:rFonts w:ascii="Times New Roman" w:hAnsi="Times New Roman"/>
          <w:color w:val="0070C0"/>
          <w:sz w:val="21"/>
          <w:szCs w:val="21"/>
          <w:lang w:eastAsia="ja-JP"/>
        </w:rPr>
        <w:t>Day 1</w:t>
      </w:r>
      <w:r w:rsidRPr="002B40C3">
        <w:rPr>
          <w:rFonts w:ascii="Times New Roman" w:hAnsi="Times New Roman" w:hint="eastAsia"/>
          <w:color w:val="0070C0"/>
          <w:sz w:val="21"/>
          <w:szCs w:val="21"/>
          <w:lang w:eastAsia="ja-JP"/>
        </w:rPr>
        <w:t>投与前、</w:t>
      </w:r>
      <w:r w:rsidRPr="002B40C3">
        <w:rPr>
          <w:rFonts w:ascii="Times New Roman" w:hAnsi="Times New Roman"/>
          <w:color w:val="0070C0"/>
          <w:sz w:val="21"/>
          <w:szCs w:val="21"/>
          <w:lang w:eastAsia="ja-JP"/>
        </w:rPr>
        <w:t>Day 29</w:t>
      </w:r>
      <w:r w:rsidRPr="002B40C3">
        <w:rPr>
          <w:rFonts w:ascii="Times New Roman" w:hAnsi="Times New Roman" w:hint="eastAsia"/>
          <w:color w:val="0070C0"/>
          <w:sz w:val="21"/>
          <w:szCs w:val="21"/>
          <w:lang w:eastAsia="ja-JP"/>
        </w:rPr>
        <w:t>、</w:t>
      </w:r>
      <w:r w:rsidR="000212F5" w:rsidRPr="002B40C3">
        <w:rPr>
          <w:rFonts w:ascii="Times New Roman" w:hAnsi="Times New Roman" w:hint="eastAsia"/>
          <w:color w:val="0070C0"/>
          <w:spacing w:val="-2"/>
          <w:sz w:val="21"/>
          <w:szCs w:val="21"/>
          <w:lang w:eastAsia="ja-JP"/>
        </w:rPr>
        <w:t>投与</w:t>
      </w:r>
      <w:r w:rsidR="000212F5" w:rsidRPr="002B40C3">
        <w:rPr>
          <w:rFonts w:ascii="Times New Roman" w:hAnsi="Times New Roman" w:hint="eastAsia"/>
          <w:color w:val="0070C0"/>
          <w:sz w:val="21"/>
          <w:szCs w:val="21"/>
          <w:lang w:eastAsia="ja-JP"/>
        </w:rPr>
        <w:t>終了</w:t>
      </w:r>
      <w:r w:rsidRPr="002B40C3">
        <w:rPr>
          <w:rFonts w:ascii="Times New Roman" w:hAnsi="Times New Roman" w:hint="eastAsia"/>
          <w:color w:val="0070C0"/>
          <w:sz w:val="21"/>
          <w:szCs w:val="21"/>
          <w:lang w:eastAsia="ja-JP"/>
        </w:rPr>
        <w:t>時</w:t>
      </w:r>
    </w:p>
    <w:p w14:paraId="23454080" w14:textId="77777777" w:rsidR="00F97CA5" w:rsidRPr="002B40C3" w:rsidRDefault="00F97CA5" w:rsidP="00563E31">
      <w:pPr>
        <w:numPr>
          <w:ilvl w:val="0"/>
          <w:numId w:val="44"/>
        </w:numPr>
        <w:ind w:leftChars="100" w:left="628" w:hangingChars="200" w:hanging="408"/>
        <w:jc w:val="both"/>
        <w:rPr>
          <w:rFonts w:ascii="Times New Roman" w:hAnsi="Times New Roman"/>
          <w:color w:val="0070C0"/>
          <w:sz w:val="21"/>
          <w:szCs w:val="21"/>
          <w:lang w:eastAsia="ja-JP"/>
        </w:rPr>
      </w:pPr>
      <w:r w:rsidRPr="002B40C3">
        <w:rPr>
          <w:rFonts w:ascii="Times New Roman" w:hAnsi="Times New Roman" w:hint="eastAsia"/>
          <w:color w:val="0070C0"/>
          <w:spacing w:val="-3"/>
          <w:sz w:val="21"/>
          <w:szCs w:val="21"/>
          <w:lang w:eastAsia="ja-JP"/>
        </w:rPr>
        <w:t>血液生化学検査</w:t>
      </w:r>
    </w:p>
    <w:p w14:paraId="32C8305D" w14:textId="07713891" w:rsidR="00F97CA5" w:rsidRPr="002B40C3" w:rsidRDefault="00F97CA5" w:rsidP="00563E31">
      <w:pPr>
        <w:ind w:leftChars="300" w:left="1710" w:hangingChars="500" w:hanging="105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検査項目：</w:t>
      </w:r>
      <w:r w:rsidR="006D7640" w:rsidRPr="006D7640">
        <w:rPr>
          <w:rFonts w:ascii="Times New Roman" w:hAnsi="Times New Roman" w:hint="eastAsia"/>
          <w:color w:val="0070C0"/>
          <w:sz w:val="21"/>
          <w:szCs w:val="21"/>
          <w:lang w:eastAsia="ja-JP"/>
        </w:rPr>
        <w:t>総蛋白（</w:t>
      </w:r>
      <w:r w:rsidR="006D7640" w:rsidRPr="006D7640">
        <w:rPr>
          <w:rFonts w:ascii="Times New Roman" w:hAnsi="Times New Roman"/>
          <w:color w:val="0070C0"/>
          <w:sz w:val="21"/>
          <w:szCs w:val="21"/>
          <w:lang w:eastAsia="ja-JP"/>
        </w:rPr>
        <w:t>TP</w:t>
      </w:r>
      <w:r w:rsidR="006D7640" w:rsidRPr="006D7640">
        <w:rPr>
          <w:rFonts w:ascii="Times New Roman" w:hAnsi="Times New Roman" w:hint="eastAsia"/>
          <w:color w:val="0070C0"/>
          <w:sz w:val="21"/>
          <w:szCs w:val="21"/>
          <w:lang w:eastAsia="ja-JP"/>
        </w:rPr>
        <w:t>）、アルブミン（</w:t>
      </w:r>
      <w:r w:rsidR="006D7640" w:rsidRPr="006D7640">
        <w:rPr>
          <w:rFonts w:ascii="Times New Roman" w:hAnsi="Times New Roman"/>
          <w:color w:val="0070C0"/>
          <w:sz w:val="21"/>
          <w:szCs w:val="21"/>
          <w:lang w:eastAsia="ja-JP"/>
        </w:rPr>
        <w:t>Alb</w:t>
      </w:r>
      <w:r w:rsidR="006D7640" w:rsidRPr="006D7640">
        <w:rPr>
          <w:rFonts w:ascii="Times New Roman" w:hAnsi="Times New Roman" w:hint="eastAsia"/>
          <w:color w:val="0070C0"/>
          <w:sz w:val="21"/>
          <w:szCs w:val="21"/>
          <w:lang w:eastAsia="ja-JP"/>
        </w:rPr>
        <w:t>）、総ビリルビン（</w:t>
      </w:r>
      <w:r w:rsidR="006D7640" w:rsidRPr="006D7640">
        <w:rPr>
          <w:rFonts w:ascii="Times New Roman" w:hAnsi="Times New Roman"/>
          <w:color w:val="0070C0"/>
          <w:sz w:val="21"/>
          <w:szCs w:val="21"/>
          <w:lang w:eastAsia="ja-JP"/>
        </w:rPr>
        <w:t>T-Bil</w:t>
      </w:r>
      <w:r w:rsidR="006D7640" w:rsidRPr="006D7640">
        <w:rPr>
          <w:rFonts w:ascii="Times New Roman" w:hAnsi="Times New Roman" w:hint="eastAsia"/>
          <w:color w:val="0070C0"/>
          <w:sz w:val="21"/>
          <w:szCs w:val="21"/>
          <w:lang w:eastAsia="ja-JP"/>
        </w:rPr>
        <w:t>）、</w:t>
      </w:r>
      <w:r w:rsidR="006D7640" w:rsidRPr="006D7640">
        <w:rPr>
          <w:rFonts w:ascii="Times New Roman" w:hAnsi="Times New Roman"/>
          <w:color w:val="0070C0"/>
          <w:sz w:val="21"/>
          <w:szCs w:val="21"/>
          <w:lang w:eastAsia="ja-JP"/>
        </w:rPr>
        <w:t>AST</w:t>
      </w:r>
      <w:r w:rsidR="006D7640" w:rsidRPr="006D7640">
        <w:rPr>
          <w:rFonts w:ascii="Times New Roman" w:hAnsi="Times New Roman" w:hint="eastAsia"/>
          <w:color w:val="0070C0"/>
          <w:sz w:val="21"/>
          <w:szCs w:val="21"/>
          <w:lang w:eastAsia="ja-JP"/>
        </w:rPr>
        <w:t>、</w:t>
      </w:r>
      <w:r w:rsidR="006D7640" w:rsidRPr="006D7640">
        <w:rPr>
          <w:rFonts w:ascii="Times New Roman" w:hAnsi="Times New Roman"/>
          <w:color w:val="0070C0"/>
          <w:sz w:val="21"/>
          <w:szCs w:val="21"/>
          <w:lang w:eastAsia="ja-JP"/>
        </w:rPr>
        <w:t>ALT</w:t>
      </w:r>
      <w:r w:rsidR="006D7640" w:rsidRPr="006D7640">
        <w:rPr>
          <w:rFonts w:ascii="Times New Roman" w:hAnsi="Times New Roman" w:hint="eastAsia"/>
          <w:color w:val="0070C0"/>
          <w:sz w:val="21"/>
          <w:szCs w:val="21"/>
          <w:lang w:eastAsia="ja-JP"/>
        </w:rPr>
        <w:t>、乳酸脱水素酵素（</w:t>
      </w:r>
      <w:r w:rsidR="006D7640" w:rsidRPr="006D7640">
        <w:rPr>
          <w:rFonts w:ascii="Times New Roman" w:hAnsi="Times New Roman"/>
          <w:color w:val="0070C0"/>
          <w:sz w:val="21"/>
          <w:szCs w:val="21"/>
          <w:lang w:eastAsia="ja-JP"/>
        </w:rPr>
        <w:t>LDH</w:t>
      </w:r>
      <w:r w:rsidR="006D7640" w:rsidRPr="006D7640">
        <w:rPr>
          <w:rFonts w:ascii="Times New Roman" w:hAnsi="Times New Roman" w:hint="eastAsia"/>
          <w:color w:val="0070C0"/>
          <w:sz w:val="21"/>
          <w:szCs w:val="21"/>
          <w:lang w:eastAsia="ja-JP"/>
        </w:rPr>
        <w:t>）、アルカリホスファターゼ（</w:t>
      </w:r>
      <w:r w:rsidR="006D7640" w:rsidRPr="006D7640">
        <w:rPr>
          <w:rFonts w:ascii="Times New Roman" w:hAnsi="Times New Roman"/>
          <w:color w:val="0070C0"/>
          <w:sz w:val="21"/>
          <w:szCs w:val="21"/>
          <w:lang w:eastAsia="ja-JP"/>
        </w:rPr>
        <w:t>ALP</w:t>
      </w:r>
      <w:r w:rsidR="006D7640" w:rsidRPr="006D7640">
        <w:rPr>
          <w:rFonts w:ascii="Times New Roman" w:hAnsi="Times New Roman" w:hint="eastAsia"/>
          <w:color w:val="0070C0"/>
          <w:sz w:val="21"/>
          <w:szCs w:val="21"/>
          <w:lang w:eastAsia="ja-JP"/>
        </w:rPr>
        <w:t>）、尿素窒素（</w:t>
      </w:r>
      <w:r w:rsidR="006D7640" w:rsidRPr="006D7640">
        <w:rPr>
          <w:rFonts w:ascii="Times New Roman" w:hAnsi="Times New Roman"/>
          <w:color w:val="0070C0"/>
          <w:sz w:val="21"/>
          <w:szCs w:val="21"/>
          <w:lang w:eastAsia="ja-JP"/>
        </w:rPr>
        <w:t>BUN</w:t>
      </w:r>
      <w:r w:rsidR="006D7640" w:rsidRPr="006D7640">
        <w:rPr>
          <w:rFonts w:ascii="Times New Roman" w:hAnsi="Times New Roman" w:hint="eastAsia"/>
          <w:color w:val="0070C0"/>
          <w:sz w:val="21"/>
          <w:szCs w:val="21"/>
          <w:lang w:eastAsia="ja-JP"/>
        </w:rPr>
        <w:t>）、クレアチニン（</w:t>
      </w:r>
      <w:r w:rsidR="006D7640" w:rsidRPr="006D7640">
        <w:rPr>
          <w:rFonts w:ascii="Times New Roman" w:hAnsi="Times New Roman"/>
          <w:color w:val="0070C0"/>
          <w:sz w:val="21"/>
          <w:szCs w:val="21"/>
          <w:lang w:eastAsia="ja-JP"/>
        </w:rPr>
        <w:t>Cr</w:t>
      </w:r>
      <w:r w:rsidR="006D7640" w:rsidRPr="006D7640">
        <w:rPr>
          <w:rFonts w:ascii="Times New Roman" w:hAnsi="Times New Roman" w:hint="eastAsia"/>
          <w:color w:val="0070C0"/>
          <w:sz w:val="21"/>
          <w:szCs w:val="21"/>
          <w:lang w:eastAsia="ja-JP"/>
        </w:rPr>
        <w:t>）、ナトリウム（</w:t>
      </w:r>
      <w:r w:rsidR="006D7640" w:rsidRPr="006D7640">
        <w:rPr>
          <w:rFonts w:ascii="Times New Roman" w:hAnsi="Times New Roman"/>
          <w:color w:val="0070C0"/>
          <w:sz w:val="21"/>
          <w:szCs w:val="21"/>
          <w:lang w:eastAsia="ja-JP"/>
        </w:rPr>
        <w:t>Na</w:t>
      </w:r>
      <w:r w:rsidR="006D7640" w:rsidRPr="006D7640">
        <w:rPr>
          <w:rFonts w:ascii="Times New Roman" w:hAnsi="Times New Roman" w:hint="eastAsia"/>
          <w:color w:val="0070C0"/>
          <w:sz w:val="21"/>
          <w:szCs w:val="21"/>
          <w:lang w:eastAsia="ja-JP"/>
        </w:rPr>
        <w:t>）、カリウム（</w:t>
      </w:r>
      <w:r w:rsidR="006D7640" w:rsidRPr="006D7640">
        <w:rPr>
          <w:rFonts w:ascii="Times New Roman" w:hAnsi="Times New Roman"/>
          <w:color w:val="0070C0"/>
          <w:sz w:val="21"/>
          <w:szCs w:val="21"/>
          <w:lang w:eastAsia="ja-JP"/>
        </w:rPr>
        <w:t>K</w:t>
      </w:r>
      <w:r w:rsidR="006D7640" w:rsidRPr="006D7640">
        <w:rPr>
          <w:rFonts w:ascii="Times New Roman" w:hAnsi="Times New Roman" w:hint="eastAsia"/>
          <w:color w:val="0070C0"/>
          <w:sz w:val="21"/>
          <w:szCs w:val="21"/>
          <w:lang w:eastAsia="ja-JP"/>
        </w:rPr>
        <w:t>）、クロール（</w:t>
      </w:r>
      <w:r w:rsidR="006D7640" w:rsidRPr="006D7640">
        <w:rPr>
          <w:rFonts w:ascii="Times New Roman" w:hAnsi="Times New Roman"/>
          <w:color w:val="0070C0"/>
          <w:sz w:val="21"/>
          <w:szCs w:val="21"/>
          <w:lang w:eastAsia="ja-JP"/>
        </w:rPr>
        <w:t>Cl</w:t>
      </w:r>
      <w:r w:rsidR="006D7640" w:rsidRPr="006D7640">
        <w:rPr>
          <w:rFonts w:ascii="Times New Roman" w:hAnsi="Times New Roman" w:hint="eastAsia"/>
          <w:color w:val="0070C0"/>
          <w:sz w:val="21"/>
          <w:szCs w:val="21"/>
          <w:lang w:eastAsia="ja-JP"/>
        </w:rPr>
        <w:t>）、カルシウム（</w:t>
      </w:r>
      <w:r w:rsidR="006D7640" w:rsidRPr="006D7640">
        <w:rPr>
          <w:rFonts w:ascii="Times New Roman" w:hAnsi="Times New Roman"/>
          <w:color w:val="0070C0"/>
          <w:sz w:val="21"/>
          <w:szCs w:val="21"/>
          <w:lang w:eastAsia="ja-JP"/>
        </w:rPr>
        <w:t>Ca</w:t>
      </w:r>
      <w:r w:rsidR="006D7640" w:rsidRPr="006D7640">
        <w:rPr>
          <w:rFonts w:ascii="Times New Roman" w:hAnsi="Times New Roman" w:hint="eastAsia"/>
          <w:color w:val="0070C0"/>
          <w:sz w:val="21"/>
          <w:szCs w:val="21"/>
          <w:lang w:eastAsia="ja-JP"/>
        </w:rPr>
        <w:t>）、血糖、</w:t>
      </w:r>
      <w:r w:rsidR="006D7640" w:rsidRPr="006D7640">
        <w:rPr>
          <w:rFonts w:ascii="Times New Roman" w:hAnsi="Times New Roman"/>
          <w:color w:val="0070C0"/>
          <w:sz w:val="21"/>
          <w:szCs w:val="21"/>
          <w:lang w:eastAsia="ja-JP"/>
        </w:rPr>
        <w:t>C</w:t>
      </w:r>
      <w:r w:rsidR="006D7640" w:rsidRPr="006D7640">
        <w:rPr>
          <w:rFonts w:ascii="Times New Roman" w:hAnsi="Times New Roman" w:hint="eastAsia"/>
          <w:color w:val="0070C0"/>
          <w:sz w:val="21"/>
          <w:szCs w:val="21"/>
          <w:lang w:eastAsia="ja-JP"/>
        </w:rPr>
        <w:t>反応性蛋白（</w:t>
      </w:r>
      <w:r w:rsidR="006D7640" w:rsidRPr="006D7640">
        <w:rPr>
          <w:rFonts w:ascii="Times New Roman" w:hAnsi="Times New Roman"/>
          <w:color w:val="0070C0"/>
          <w:sz w:val="21"/>
          <w:szCs w:val="21"/>
          <w:lang w:eastAsia="ja-JP"/>
        </w:rPr>
        <w:t>CRP</w:t>
      </w:r>
      <w:r w:rsidR="006D7640" w:rsidRPr="006D7640">
        <w:rPr>
          <w:rFonts w:ascii="Times New Roman" w:hAnsi="Times New Roman" w:hint="eastAsia"/>
          <w:color w:val="0070C0"/>
          <w:sz w:val="21"/>
          <w:szCs w:val="21"/>
          <w:lang w:eastAsia="ja-JP"/>
        </w:rPr>
        <w:t>）</w:t>
      </w:r>
    </w:p>
    <w:p w14:paraId="44F42CA9" w14:textId="2DA9DBEA" w:rsidR="00F97CA5" w:rsidRPr="002B40C3" w:rsidRDefault="00F97CA5" w:rsidP="00563E31">
      <w:pPr>
        <w:ind w:leftChars="300" w:left="1710" w:hangingChars="500" w:hanging="105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検査時期：スクリーニング、</w:t>
      </w:r>
      <w:r w:rsidRPr="002B40C3">
        <w:rPr>
          <w:rFonts w:ascii="Times New Roman" w:hAnsi="Times New Roman"/>
          <w:color w:val="0070C0"/>
          <w:sz w:val="21"/>
          <w:szCs w:val="21"/>
          <w:lang w:eastAsia="ja-JP"/>
        </w:rPr>
        <w:t>Day 1</w:t>
      </w:r>
      <w:r w:rsidRPr="002B40C3">
        <w:rPr>
          <w:rFonts w:ascii="Times New Roman" w:hAnsi="Times New Roman" w:hint="eastAsia"/>
          <w:color w:val="0070C0"/>
          <w:sz w:val="21"/>
          <w:szCs w:val="21"/>
          <w:lang w:eastAsia="ja-JP"/>
        </w:rPr>
        <w:t>投与前、</w:t>
      </w:r>
      <w:r w:rsidRPr="002B40C3">
        <w:rPr>
          <w:rFonts w:ascii="Times New Roman" w:hAnsi="Times New Roman"/>
          <w:color w:val="0070C0"/>
          <w:sz w:val="21"/>
          <w:szCs w:val="21"/>
          <w:lang w:eastAsia="ja-JP"/>
        </w:rPr>
        <w:t>Day 29</w:t>
      </w:r>
      <w:r w:rsidRPr="002B40C3">
        <w:rPr>
          <w:rFonts w:ascii="Times New Roman" w:hAnsi="Times New Roman" w:hint="eastAsia"/>
          <w:color w:val="0070C0"/>
          <w:sz w:val="21"/>
          <w:szCs w:val="21"/>
          <w:lang w:eastAsia="ja-JP"/>
        </w:rPr>
        <w:t>、</w:t>
      </w:r>
      <w:r w:rsidR="000212F5" w:rsidRPr="002B40C3">
        <w:rPr>
          <w:rFonts w:ascii="Times New Roman" w:hAnsi="Times New Roman" w:hint="eastAsia"/>
          <w:color w:val="0070C0"/>
          <w:spacing w:val="-2"/>
          <w:sz w:val="21"/>
          <w:szCs w:val="21"/>
          <w:lang w:eastAsia="ja-JP"/>
        </w:rPr>
        <w:t>投与</w:t>
      </w:r>
      <w:r w:rsidR="000212F5" w:rsidRPr="002B40C3">
        <w:rPr>
          <w:rFonts w:ascii="Times New Roman" w:hAnsi="Times New Roman" w:hint="eastAsia"/>
          <w:color w:val="0070C0"/>
          <w:sz w:val="21"/>
          <w:szCs w:val="21"/>
          <w:lang w:eastAsia="ja-JP"/>
        </w:rPr>
        <w:t>終了</w:t>
      </w:r>
      <w:r w:rsidRPr="002B40C3">
        <w:rPr>
          <w:rFonts w:ascii="Times New Roman" w:hAnsi="Times New Roman" w:hint="eastAsia"/>
          <w:color w:val="0070C0"/>
          <w:sz w:val="21"/>
          <w:szCs w:val="21"/>
          <w:lang w:eastAsia="ja-JP"/>
        </w:rPr>
        <w:t>時</w:t>
      </w:r>
    </w:p>
    <w:p w14:paraId="6662372B" w14:textId="77777777" w:rsidR="00F97CA5" w:rsidRPr="002B40C3" w:rsidRDefault="00F97CA5" w:rsidP="00563E31">
      <w:pPr>
        <w:numPr>
          <w:ilvl w:val="0"/>
          <w:numId w:val="44"/>
        </w:numPr>
        <w:ind w:leftChars="100" w:left="632" w:hangingChars="200" w:hanging="412"/>
        <w:jc w:val="both"/>
        <w:rPr>
          <w:rFonts w:ascii="Times New Roman" w:hAnsi="Times New Roman"/>
          <w:color w:val="0070C0"/>
          <w:sz w:val="21"/>
          <w:szCs w:val="21"/>
          <w:lang w:eastAsia="ja-JP"/>
        </w:rPr>
      </w:pPr>
      <w:r w:rsidRPr="002B40C3">
        <w:rPr>
          <w:rFonts w:ascii="Times New Roman" w:hAnsi="Times New Roman" w:hint="eastAsia"/>
          <w:color w:val="0070C0"/>
          <w:spacing w:val="-2"/>
          <w:sz w:val="21"/>
          <w:szCs w:val="21"/>
          <w:lang w:eastAsia="ja-JP"/>
        </w:rPr>
        <w:t>尿検査</w:t>
      </w:r>
      <w:r w:rsidRPr="002B40C3">
        <w:rPr>
          <w:rFonts w:ascii="Times New Roman" w:hAnsi="Times New Roman" w:hint="eastAsia"/>
          <w:color w:val="0070C0"/>
          <w:sz w:val="21"/>
          <w:szCs w:val="21"/>
          <w:lang w:eastAsia="ja-JP"/>
        </w:rPr>
        <w:t>（定性）</w:t>
      </w:r>
    </w:p>
    <w:p w14:paraId="60EB5C6A" w14:textId="77777777" w:rsidR="00F97CA5" w:rsidRPr="002B40C3" w:rsidRDefault="00F97CA5" w:rsidP="00563E31">
      <w:pPr>
        <w:ind w:leftChars="300" w:left="1710" w:hangingChars="500" w:hanging="105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検査項目：糖、蛋白、ウロビリノーゲン</w:t>
      </w:r>
    </w:p>
    <w:p w14:paraId="404528A6" w14:textId="6B7CA573" w:rsidR="00F97CA5" w:rsidRPr="002B40C3" w:rsidRDefault="00F97CA5" w:rsidP="00563E31">
      <w:pPr>
        <w:ind w:leftChars="300" w:left="1710" w:hangingChars="500" w:hanging="105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検査時期：スクリーニング、</w:t>
      </w:r>
      <w:r w:rsidRPr="002B40C3">
        <w:rPr>
          <w:rFonts w:ascii="Times New Roman" w:hAnsi="Times New Roman"/>
          <w:color w:val="0070C0"/>
          <w:sz w:val="21"/>
          <w:szCs w:val="21"/>
          <w:lang w:eastAsia="ja-JP"/>
        </w:rPr>
        <w:t>Day 1</w:t>
      </w:r>
      <w:r w:rsidRPr="002B40C3">
        <w:rPr>
          <w:rFonts w:ascii="Times New Roman" w:hAnsi="Times New Roman" w:hint="eastAsia"/>
          <w:color w:val="0070C0"/>
          <w:sz w:val="21"/>
          <w:szCs w:val="21"/>
          <w:lang w:eastAsia="ja-JP"/>
        </w:rPr>
        <w:t>投与前、</w:t>
      </w:r>
      <w:r w:rsidRPr="002B40C3">
        <w:rPr>
          <w:rFonts w:ascii="Times New Roman" w:hAnsi="Times New Roman"/>
          <w:color w:val="0070C0"/>
          <w:sz w:val="21"/>
          <w:szCs w:val="21"/>
          <w:lang w:eastAsia="ja-JP"/>
        </w:rPr>
        <w:t>Day 29</w:t>
      </w:r>
      <w:r w:rsidRPr="002B40C3">
        <w:rPr>
          <w:rFonts w:ascii="Times New Roman" w:hAnsi="Times New Roman" w:hint="eastAsia"/>
          <w:color w:val="0070C0"/>
          <w:sz w:val="21"/>
          <w:szCs w:val="21"/>
          <w:lang w:eastAsia="ja-JP"/>
        </w:rPr>
        <w:t>、</w:t>
      </w:r>
      <w:r w:rsidR="000212F5" w:rsidRPr="002B40C3">
        <w:rPr>
          <w:rFonts w:ascii="Times New Roman" w:hAnsi="Times New Roman" w:hint="eastAsia"/>
          <w:color w:val="0070C0"/>
          <w:spacing w:val="-2"/>
          <w:sz w:val="21"/>
          <w:szCs w:val="21"/>
          <w:lang w:eastAsia="ja-JP"/>
        </w:rPr>
        <w:t>投与</w:t>
      </w:r>
      <w:r w:rsidR="000212F5" w:rsidRPr="002B40C3">
        <w:rPr>
          <w:rFonts w:ascii="Times New Roman" w:hAnsi="Times New Roman" w:hint="eastAsia"/>
          <w:color w:val="0070C0"/>
          <w:sz w:val="21"/>
          <w:szCs w:val="21"/>
          <w:lang w:eastAsia="ja-JP"/>
        </w:rPr>
        <w:t>終了</w:t>
      </w:r>
      <w:r w:rsidRPr="002B40C3">
        <w:rPr>
          <w:rFonts w:ascii="Times New Roman" w:hAnsi="Times New Roman" w:hint="eastAsia"/>
          <w:color w:val="0070C0"/>
          <w:sz w:val="21"/>
          <w:szCs w:val="21"/>
          <w:lang w:eastAsia="ja-JP"/>
        </w:rPr>
        <w:t>時</w:t>
      </w:r>
    </w:p>
    <w:p w14:paraId="38352F7D" w14:textId="77777777" w:rsidR="00F97CA5" w:rsidRPr="002B40C3" w:rsidRDefault="00F97CA5" w:rsidP="00563E31">
      <w:pPr>
        <w:numPr>
          <w:ilvl w:val="0"/>
          <w:numId w:val="44"/>
        </w:numPr>
        <w:ind w:leftChars="100" w:left="632" w:hangingChars="200" w:hanging="412"/>
        <w:jc w:val="both"/>
        <w:rPr>
          <w:rFonts w:ascii="Times New Roman" w:hAnsi="Times New Roman"/>
          <w:color w:val="0070C0"/>
          <w:spacing w:val="-2"/>
          <w:sz w:val="21"/>
          <w:szCs w:val="21"/>
          <w:lang w:eastAsia="ja-JP"/>
        </w:rPr>
      </w:pPr>
      <w:r w:rsidRPr="002B40C3">
        <w:rPr>
          <w:rFonts w:ascii="Times New Roman" w:hAnsi="Times New Roman" w:hint="eastAsia"/>
          <w:color w:val="0070C0"/>
          <w:spacing w:val="-2"/>
          <w:sz w:val="21"/>
          <w:szCs w:val="21"/>
          <w:lang w:eastAsia="ja-JP"/>
        </w:rPr>
        <w:t>研究対象者評価による臨床症状（患者日誌）</w:t>
      </w:r>
    </w:p>
    <w:p w14:paraId="6B6B9750" w14:textId="77777777" w:rsidR="00F97CA5" w:rsidRPr="002B40C3" w:rsidRDefault="00F97CA5" w:rsidP="00563E31">
      <w:pPr>
        <w:ind w:leftChars="300" w:left="1710" w:hangingChars="500" w:hanging="105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観察項目：臨床症状評価項目</w:t>
      </w:r>
    </w:p>
    <w:p w14:paraId="1998CE27" w14:textId="77777777" w:rsidR="00F97CA5" w:rsidRPr="002B40C3" w:rsidRDefault="00F97CA5" w:rsidP="00563E31">
      <w:pPr>
        <w:ind w:leftChars="300" w:left="66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観察時期当日の臨床症状の有無を患者日誌に記載する。</w:t>
      </w:r>
    </w:p>
    <w:p w14:paraId="16296BD6" w14:textId="5F26163D" w:rsidR="00F97CA5" w:rsidRPr="002B40C3" w:rsidRDefault="00F97CA5" w:rsidP="00563E31">
      <w:pPr>
        <w:ind w:leftChars="300" w:left="1710" w:hangingChars="500" w:hanging="105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観察時期：</w:t>
      </w:r>
      <w:r w:rsidRPr="002B40C3">
        <w:rPr>
          <w:rFonts w:ascii="Times New Roman" w:hAnsi="Times New Roman"/>
          <w:color w:val="0070C0"/>
          <w:sz w:val="21"/>
          <w:szCs w:val="21"/>
          <w:lang w:eastAsia="ja-JP"/>
        </w:rPr>
        <w:t>Day 1</w:t>
      </w:r>
      <w:r w:rsidRPr="002B40C3">
        <w:rPr>
          <w:rFonts w:ascii="Times New Roman" w:hAnsi="Times New Roman" w:hint="eastAsia"/>
          <w:color w:val="0070C0"/>
          <w:sz w:val="21"/>
          <w:szCs w:val="21"/>
          <w:lang w:eastAsia="ja-JP"/>
        </w:rPr>
        <w:t>投与前、</w:t>
      </w:r>
      <w:r w:rsidRPr="002B40C3">
        <w:rPr>
          <w:rFonts w:ascii="Times New Roman" w:hAnsi="Times New Roman"/>
          <w:color w:val="0070C0"/>
          <w:sz w:val="21"/>
          <w:szCs w:val="21"/>
          <w:lang w:eastAsia="ja-JP"/>
        </w:rPr>
        <w:t>Day 29</w:t>
      </w:r>
      <w:r w:rsidRPr="002B40C3">
        <w:rPr>
          <w:rFonts w:ascii="Times New Roman" w:hAnsi="Times New Roman" w:hint="eastAsia"/>
          <w:color w:val="0070C0"/>
          <w:sz w:val="21"/>
          <w:szCs w:val="21"/>
          <w:lang w:eastAsia="ja-JP"/>
        </w:rPr>
        <w:t>、</w:t>
      </w:r>
      <w:r w:rsidR="000212F5" w:rsidRPr="002B40C3">
        <w:rPr>
          <w:rFonts w:ascii="Times New Roman" w:hAnsi="Times New Roman" w:hint="eastAsia"/>
          <w:color w:val="0070C0"/>
          <w:spacing w:val="-2"/>
          <w:sz w:val="21"/>
          <w:szCs w:val="21"/>
          <w:lang w:eastAsia="ja-JP"/>
        </w:rPr>
        <w:t>投与</w:t>
      </w:r>
      <w:r w:rsidR="000212F5" w:rsidRPr="002B40C3">
        <w:rPr>
          <w:rFonts w:ascii="Times New Roman" w:hAnsi="Times New Roman" w:hint="eastAsia"/>
          <w:color w:val="0070C0"/>
          <w:sz w:val="21"/>
          <w:szCs w:val="21"/>
          <w:lang w:eastAsia="ja-JP"/>
        </w:rPr>
        <w:t>終了</w:t>
      </w:r>
      <w:r w:rsidRPr="002B40C3">
        <w:rPr>
          <w:rFonts w:ascii="Times New Roman" w:hAnsi="Times New Roman" w:hint="eastAsia"/>
          <w:color w:val="0070C0"/>
          <w:sz w:val="21"/>
          <w:szCs w:val="21"/>
          <w:lang w:eastAsia="ja-JP"/>
        </w:rPr>
        <w:t>時</w:t>
      </w:r>
    </w:p>
    <w:p w14:paraId="4E1AB706" w14:textId="77777777" w:rsidR="00F97CA5" w:rsidRPr="002B40C3" w:rsidRDefault="00F97CA5" w:rsidP="00563E31">
      <w:pPr>
        <w:numPr>
          <w:ilvl w:val="0"/>
          <w:numId w:val="44"/>
        </w:numPr>
        <w:ind w:leftChars="100" w:left="632" w:hangingChars="200" w:hanging="412"/>
        <w:jc w:val="both"/>
        <w:rPr>
          <w:rFonts w:ascii="Times New Roman" w:hAnsi="Times New Roman"/>
          <w:color w:val="0070C0"/>
          <w:spacing w:val="-2"/>
          <w:sz w:val="21"/>
          <w:szCs w:val="21"/>
          <w:lang w:eastAsia="ja-JP"/>
        </w:rPr>
      </w:pPr>
      <w:r w:rsidRPr="002B40C3">
        <w:rPr>
          <w:rFonts w:ascii="Times New Roman" w:hAnsi="Times New Roman" w:hint="eastAsia"/>
          <w:color w:val="0070C0"/>
          <w:spacing w:val="-2"/>
          <w:sz w:val="21"/>
          <w:szCs w:val="21"/>
          <w:lang w:eastAsia="ja-JP"/>
        </w:rPr>
        <w:t>有害事象</w:t>
      </w:r>
    </w:p>
    <w:p w14:paraId="71EC498D" w14:textId="0E67A492" w:rsidR="00F97CA5" w:rsidRPr="002B40C3" w:rsidRDefault="00F97CA5" w:rsidP="00563E31">
      <w:pPr>
        <w:ind w:leftChars="300" w:left="1710" w:hangingChars="500" w:hanging="105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観察</w:t>
      </w:r>
      <w:r w:rsidRPr="002B40C3">
        <w:rPr>
          <w:rFonts w:ascii="Times New Roman" w:hAnsi="Times New Roman" w:hint="eastAsia"/>
          <w:color w:val="0070C0"/>
          <w:spacing w:val="-3"/>
          <w:sz w:val="21"/>
          <w:szCs w:val="21"/>
          <w:lang w:eastAsia="ja-JP"/>
        </w:rPr>
        <w:t>項</w:t>
      </w:r>
      <w:r w:rsidRPr="002B40C3">
        <w:rPr>
          <w:rFonts w:ascii="Times New Roman" w:hAnsi="Times New Roman" w:hint="eastAsia"/>
          <w:color w:val="0070C0"/>
          <w:sz w:val="21"/>
          <w:szCs w:val="21"/>
          <w:lang w:eastAsia="ja-JP"/>
        </w:rPr>
        <w:t>目：</w:t>
      </w:r>
      <w:r w:rsidRPr="002B40C3">
        <w:rPr>
          <w:rFonts w:ascii="Times New Roman" w:hAnsi="Times New Roman" w:hint="eastAsia"/>
          <w:color w:val="0070C0"/>
          <w:spacing w:val="-11"/>
          <w:sz w:val="21"/>
          <w:szCs w:val="21"/>
          <w:lang w:eastAsia="ja-JP"/>
        </w:rPr>
        <w:t>有害事象名、発現日、重症度、重篤度、研究との因果関係</w:t>
      </w:r>
      <w:r w:rsidRPr="002B40C3">
        <w:rPr>
          <w:rFonts w:ascii="Times New Roman" w:hAnsi="Times New Roman" w:hint="eastAsia"/>
          <w:color w:val="0070C0"/>
          <w:spacing w:val="-3"/>
          <w:sz w:val="21"/>
          <w:szCs w:val="21"/>
          <w:lang w:eastAsia="ja-JP"/>
        </w:rPr>
        <w:t>（その判定理由</w:t>
      </w:r>
      <w:r w:rsidRPr="002B40C3">
        <w:rPr>
          <w:rFonts w:ascii="Times New Roman" w:hAnsi="Times New Roman" w:hint="eastAsia"/>
          <w:color w:val="0070C0"/>
          <w:spacing w:val="-106"/>
          <w:sz w:val="21"/>
          <w:szCs w:val="21"/>
          <w:lang w:eastAsia="ja-JP"/>
        </w:rPr>
        <w:t>）</w:t>
      </w:r>
      <w:r w:rsidRPr="002B40C3">
        <w:rPr>
          <w:rFonts w:ascii="Times New Roman" w:hAnsi="Times New Roman" w:hint="eastAsia"/>
          <w:color w:val="0070C0"/>
          <w:spacing w:val="-6"/>
          <w:sz w:val="21"/>
          <w:szCs w:val="21"/>
          <w:lang w:eastAsia="ja-JP"/>
        </w:rPr>
        <w:t>、予測可能</w:t>
      </w:r>
      <w:r w:rsidRPr="002B40C3">
        <w:rPr>
          <w:rFonts w:ascii="Times New Roman" w:hAnsi="Times New Roman" w:hint="eastAsia"/>
          <w:color w:val="0070C0"/>
          <w:spacing w:val="-4"/>
          <w:sz w:val="21"/>
          <w:szCs w:val="21"/>
          <w:lang w:eastAsia="ja-JP"/>
        </w:rPr>
        <w:t>性、処置、転帰</w:t>
      </w:r>
      <w:r w:rsidR="00712A6A" w:rsidRPr="002B40C3">
        <w:rPr>
          <w:rFonts w:ascii="Times New Roman" w:hAnsi="Times New Roman" w:hint="eastAsia"/>
          <w:color w:val="0070C0"/>
          <w:spacing w:val="-4"/>
          <w:sz w:val="21"/>
          <w:szCs w:val="21"/>
          <w:lang w:eastAsia="ja-JP"/>
        </w:rPr>
        <w:t>及び</w:t>
      </w:r>
      <w:r w:rsidRPr="002B40C3">
        <w:rPr>
          <w:rFonts w:ascii="Times New Roman" w:hAnsi="Times New Roman" w:hint="eastAsia"/>
          <w:color w:val="0070C0"/>
          <w:spacing w:val="-4"/>
          <w:sz w:val="21"/>
          <w:szCs w:val="21"/>
          <w:lang w:eastAsia="ja-JP"/>
        </w:rPr>
        <w:t>転帰日</w:t>
      </w:r>
    </w:p>
    <w:p w14:paraId="10CEA767" w14:textId="73EBD1C5" w:rsidR="00F97CA5" w:rsidRPr="002B40C3" w:rsidRDefault="00F97CA5" w:rsidP="00563E31">
      <w:pPr>
        <w:ind w:leftChars="300" w:left="1710" w:hangingChars="500" w:hanging="105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観察</w:t>
      </w:r>
      <w:r w:rsidRPr="002B40C3">
        <w:rPr>
          <w:rFonts w:ascii="Times New Roman" w:hAnsi="Times New Roman" w:hint="eastAsia"/>
          <w:color w:val="0070C0"/>
          <w:spacing w:val="-3"/>
          <w:sz w:val="21"/>
          <w:szCs w:val="21"/>
          <w:lang w:eastAsia="ja-JP"/>
        </w:rPr>
        <w:t>時</w:t>
      </w:r>
      <w:r w:rsidRPr="002B40C3">
        <w:rPr>
          <w:rFonts w:ascii="Times New Roman" w:hAnsi="Times New Roman" w:hint="eastAsia"/>
          <w:color w:val="0070C0"/>
          <w:sz w:val="21"/>
          <w:szCs w:val="21"/>
          <w:lang w:eastAsia="ja-JP"/>
        </w:rPr>
        <w:t>期：</w:t>
      </w:r>
      <w:r w:rsidRPr="002B40C3">
        <w:rPr>
          <w:rFonts w:ascii="Times New Roman" w:hAnsi="Times New Roman"/>
          <w:color w:val="0070C0"/>
          <w:sz w:val="21"/>
          <w:szCs w:val="21"/>
          <w:lang w:eastAsia="ja-JP"/>
        </w:rPr>
        <w:t>Day 1</w:t>
      </w:r>
      <w:r w:rsidRPr="002B40C3">
        <w:rPr>
          <w:rFonts w:ascii="Times New Roman" w:hAnsi="Times New Roman" w:hint="eastAsia"/>
          <w:color w:val="0070C0"/>
          <w:sz w:val="21"/>
          <w:szCs w:val="21"/>
          <w:lang w:eastAsia="ja-JP"/>
        </w:rPr>
        <w:t>～</w:t>
      </w:r>
      <w:r w:rsidRPr="002B40C3">
        <w:rPr>
          <w:rFonts w:ascii="Times New Roman" w:hAnsi="Times New Roman"/>
          <w:color w:val="0070C0"/>
          <w:sz w:val="21"/>
          <w:szCs w:val="21"/>
          <w:lang w:eastAsia="ja-JP"/>
        </w:rPr>
        <w:t>Day 29</w:t>
      </w:r>
      <w:r w:rsidRPr="002B40C3">
        <w:rPr>
          <w:rFonts w:ascii="Times New Roman" w:hAnsi="Times New Roman" w:hint="eastAsia"/>
          <w:color w:val="0070C0"/>
          <w:spacing w:val="-2"/>
          <w:sz w:val="21"/>
          <w:szCs w:val="21"/>
          <w:lang w:eastAsia="ja-JP"/>
        </w:rPr>
        <w:t>まで、</w:t>
      </w:r>
      <w:r w:rsidR="000212F5" w:rsidRPr="002B40C3">
        <w:rPr>
          <w:rFonts w:ascii="Times New Roman" w:hAnsi="Times New Roman" w:hint="eastAsia"/>
          <w:color w:val="0070C0"/>
          <w:spacing w:val="-2"/>
          <w:sz w:val="21"/>
          <w:szCs w:val="21"/>
          <w:lang w:eastAsia="ja-JP"/>
        </w:rPr>
        <w:t>投与</w:t>
      </w:r>
      <w:r w:rsidR="000212F5" w:rsidRPr="002B40C3">
        <w:rPr>
          <w:rFonts w:ascii="Times New Roman" w:hAnsi="Times New Roman" w:hint="eastAsia"/>
          <w:color w:val="0070C0"/>
          <w:sz w:val="21"/>
          <w:szCs w:val="21"/>
          <w:lang w:eastAsia="ja-JP"/>
        </w:rPr>
        <w:t>終了</w:t>
      </w:r>
      <w:r w:rsidRPr="002B40C3">
        <w:rPr>
          <w:rFonts w:ascii="Times New Roman" w:hAnsi="Times New Roman" w:hint="eastAsia"/>
          <w:color w:val="0070C0"/>
          <w:spacing w:val="-2"/>
          <w:sz w:val="21"/>
          <w:szCs w:val="21"/>
          <w:lang w:eastAsia="ja-JP"/>
        </w:rPr>
        <w:t>時</w:t>
      </w:r>
    </w:p>
    <w:p w14:paraId="62F8D396" w14:textId="77777777" w:rsidR="00F97CA5" w:rsidRPr="002B40C3" w:rsidRDefault="00F97CA5" w:rsidP="00563E31">
      <w:pPr>
        <w:numPr>
          <w:ilvl w:val="0"/>
          <w:numId w:val="44"/>
        </w:numPr>
        <w:ind w:leftChars="100" w:left="636" w:hangingChars="200" w:hanging="416"/>
        <w:jc w:val="both"/>
        <w:rPr>
          <w:rFonts w:ascii="Times New Roman" w:hAnsi="Times New Roman"/>
          <w:color w:val="0070C0"/>
          <w:spacing w:val="-2"/>
          <w:sz w:val="21"/>
          <w:szCs w:val="21"/>
          <w:lang w:eastAsia="ja-JP"/>
        </w:rPr>
      </w:pPr>
      <w:r w:rsidRPr="002B40C3">
        <w:rPr>
          <w:rFonts w:ascii="Times New Roman" w:hAnsi="Times New Roman" w:hint="eastAsia"/>
          <w:color w:val="0070C0"/>
          <w:spacing w:val="-1"/>
          <w:sz w:val="21"/>
          <w:szCs w:val="21"/>
          <w:lang w:eastAsia="ja-JP"/>
        </w:rPr>
        <w:t>併用薬、併用療法</w:t>
      </w:r>
    </w:p>
    <w:p w14:paraId="7EDA1208" w14:textId="77777777" w:rsidR="00F97CA5" w:rsidRPr="002B40C3" w:rsidRDefault="00F97CA5" w:rsidP="00563E31">
      <w:pPr>
        <w:ind w:leftChars="300" w:left="1710" w:hangingChars="500" w:hanging="105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観察</w:t>
      </w:r>
      <w:r w:rsidRPr="002B40C3">
        <w:rPr>
          <w:rFonts w:ascii="Times New Roman" w:hAnsi="Times New Roman" w:hint="eastAsia"/>
          <w:color w:val="0070C0"/>
          <w:spacing w:val="-3"/>
          <w:sz w:val="21"/>
          <w:szCs w:val="21"/>
          <w:lang w:eastAsia="ja-JP"/>
        </w:rPr>
        <w:t>項</w:t>
      </w:r>
      <w:r w:rsidRPr="002B40C3">
        <w:rPr>
          <w:rFonts w:ascii="Times New Roman" w:hAnsi="Times New Roman" w:hint="eastAsia"/>
          <w:color w:val="0070C0"/>
          <w:sz w:val="21"/>
          <w:szCs w:val="21"/>
          <w:lang w:eastAsia="ja-JP"/>
        </w:rPr>
        <w:t>目：薬剤名</w:t>
      </w:r>
      <w:r w:rsidRPr="002B40C3">
        <w:rPr>
          <w:rFonts w:ascii="Times New Roman" w:hAnsi="Times New Roman" w:hint="eastAsia"/>
          <w:color w:val="0070C0"/>
          <w:spacing w:val="-11"/>
          <w:sz w:val="21"/>
          <w:szCs w:val="21"/>
          <w:lang w:eastAsia="ja-JP"/>
        </w:rPr>
        <w:t>、治療法名</w:t>
      </w:r>
    </w:p>
    <w:p w14:paraId="0EF2B65E" w14:textId="38DB76D1" w:rsidR="00F97CA5" w:rsidRPr="002B40C3" w:rsidRDefault="00F97CA5" w:rsidP="00563E31">
      <w:pPr>
        <w:ind w:leftChars="300" w:left="1710" w:hangingChars="500" w:hanging="1050"/>
        <w:jc w:val="both"/>
        <w:rPr>
          <w:rFonts w:ascii="Times New Roman" w:hAnsi="Times New Roman"/>
          <w:color w:val="0070C0"/>
          <w:sz w:val="21"/>
          <w:szCs w:val="21"/>
          <w:lang w:eastAsia="ja-JP"/>
        </w:rPr>
      </w:pPr>
      <w:r w:rsidRPr="002B40C3">
        <w:rPr>
          <w:rFonts w:ascii="Times New Roman" w:hAnsi="Times New Roman" w:hint="eastAsia"/>
          <w:color w:val="0070C0"/>
          <w:sz w:val="21"/>
          <w:szCs w:val="21"/>
          <w:lang w:eastAsia="ja-JP"/>
        </w:rPr>
        <w:t>観察</w:t>
      </w:r>
      <w:r w:rsidRPr="002B40C3">
        <w:rPr>
          <w:rFonts w:ascii="Times New Roman" w:hAnsi="Times New Roman" w:hint="eastAsia"/>
          <w:color w:val="0070C0"/>
          <w:spacing w:val="-3"/>
          <w:sz w:val="21"/>
          <w:szCs w:val="21"/>
          <w:lang w:eastAsia="ja-JP"/>
        </w:rPr>
        <w:t>時</w:t>
      </w:r>
      <w:r w:rsidRPr="002B40C3">
        <w:rPr>
          <w:rFonts w:ascii="Times New Roman" w:hAnsi="Times New Roman" w:hint="eastAsia"/>
          <w:color w:val="0070C0"/>
          <w:sz w:val="21"/>
          <w:szCs w:val="21"/>
          <w:lang w:eastAsia="ja-JP"/>
        </w:rPr>
        <w:t>期：</w:t>
      </w:r>
      <w:r w:rsidRPr="002B40C3">
        <w:rPr>
          <w:rFonts w:ascii="Times New Roman" w:hAnsi="Times New Roman"/>
          <w:color w:val="0070C0"/>
          <w:sz w:val="21"/>
          <w:szCs w:val="21"/>
          <w:lang w:eastAsia="ja-JP"/>
        </w:rPr>
        <w:t>Day 1</w:t>
      </w:r>
      <w:r w:rsidRPr="002B40C3">
        <w:rPr>
          <w:rFonts w:ascii="Times New Roman" w:hAnsi="Times New Roman" w:hint="eastAsia"/>
          <w:color w:val="0070C0"/>
          <w:sz w:val="21"/>
          <w:szCs w:val="21"/>
          <w:lang w:eastAsia="ja-JP"/>
        </w:rPr>
        <w:t>～</w:t>
      </w:r>
      <w:r w:rsidRPr="002B40C3">
        <w:rPr>
          <w:rFonts w:ascii="Times New Roman" w:hAnsi="Times New Roman"/>
          <w:color w:val="0070C0"/>
          <w:sz w:val="21"/>
          <w:szCs w:val="21"/>
          <w:lang w:eastAsia="ja-JP"/>
        </w:rPr>
        <w:t>Day 29</w:t>
      </w:r>
      <w:r w:rsidRPr="002B40C3">
        <w:rPr>
          <w:rFonts w:ascii="Times New Roman" w:hAnsi="Times New Roman" w:hint="eastAsia"/>
          <w:color w:val="0070C0"/>
          <w:spacing w:val="-2"/>
          <w:sz w:val="21"/>
          <w:szCs w:val="21"/>
          <w:lang w:eastAsia="ja-JP"/>
        </w:rPr>
        <w:t>まで、</w:t>
      </w:r>
      <w:r w:rsidR="000212F5" w:rsidRPr="002B40C3">
        <w:rPr>
          <w:rFonts w:ascii="Times New Roman" w:hAnsi="Times New Roman" w:hint="eastAsia"/>
          <w:color w:val="0070C0"/>
          <w:spacing w:val="-2"/>
          <w:sz w:val="21"/>
          <w:szCs w:val="21"/>
          <w:lang w:eastAsia="ja-JP"/>
        </w:rPr>
        <w:t>投与</w:t>
      </w:r>
      <w:r w:rsidR="000212F5" w:rsidRPr="002B40C3">
        <w:rPr>
          <w:rFonts w:ascii="Times New Roman" w:hAnsi="Times New Roman" w:hint="eastAsia"/>
          <w:color w:val="0070C0"/>
          <w:sz w:val="21"/>
          <w:szCs w:val="21"/>
          <w:lang w:eastAsia="ja-JP"/>
        </w:rPr>
        <w:t>終了</w:t>
      </w:r>
      <w:r w:rsidRPr="002B40C3">
        <w:rPr>
          <w:rFonts w:ascii="Times New Roman" w:hAnsi="Times New Roman" w:hint="eastAsia"/>
          <w:color w:val="0070C0"/>
          <w:spacing w:val="-2"/>
          <w:sz w:val="21"/>
          <w:szCs w:val="21"/>
          <w:lang w:eastAsia="ja-JP"/>
        </w:rPr>
        <w:t>時</w:t>
      </w:r>
    </w:p>
    <w:bookmarkEnd w:id="118"/>
    <w:p w14:paraId="104AF890" w14:textId="77777777" w:rsidR="00F97CA5" w:rsidRPr="002B40C3" w:rsidRDefault="00F97CA5" w:rsidP="00E0307A">
      <w:pPr>
        <w:jc w:val="both"/>
        <w:rPr>
          <w:rFonts w:ascii="Times New Roman" w:hAnsi="Times New Roman"/>
          <w:sz w:val="21"/>
          <w:szCs w:val="21"/>
          <w:lang w:eastAsia="ja-JP"/>
        </w:rPr>
      </w:pPr>
    </w:p>
    <w:p w14:paraId="114D47DA" w14:textId="07614C14" w:rsidR="003B46C9" w:rsidRPr="002B40C3" w:rsidRDefault="003B46C9" w:rsidP="00E0307A">
      <w:pPr>
        <w:widowControl/>
        <w:tabs>
          <w:tab w:val="num" w:pos="454"/>
        </w:tabs>
        <w:adjustRightInd w:val="0"/>
        <w:jc w:val="both"/>
        <w:outlineLvl w:val="1"/>
        <w:rPr>
          <w:rFonts w:ascii="Times New Roman" w:hAnsi="Times New Roman" w:cs="Arial"/>
          <w:lang w:eastAsia="ja-JP"/>
        </w:rPr>
      </w:pPr>
      <w:bookmarkStart w:id="123" w:name="_Hlk201735080"/>
      <w:bookmarkEnd w:id="119"/>
      <w:r w:rsidRPr="002B40C3">
        <w:rPr>
          <w:rFonts w:ascii="Times New Roman" w:hAnsi="Times New Roman"/>
          <w:lang w:eastAsia="ja-JP"/>
        </w:rPr>
        <w:t>4.</w:t>
      </w:r>
      <w:r w:rsidR="003118A5" w:rsidRPr="002B40C3">
        <w:rPr>
          <w:rFonts w:ascii="Times New Roman" w:hAnsi="Times New Roman"/>
          <w:lang w:eastAsia="ja-JP"/>
        </w:rPr>
        <w:t>6</w:t>
      </w:r>
      <w:r w:rsidRPr="002B40C3">
        <w:rPr>
          <w:rFonts w:ascii="Times New Roman" w:hAnsi="Times New Roman"/>
          <w:lang w:eastAsia="ja-JP"/>
        </w:rPr>
        <w:t xml:space="preserve"> </w:t>
      </w:r>
      <w:r w:rsidRPr="002B40C3">
        <w:rPr>
          <w:rFonts w:ascii="Times New Roman" w:hAnsi="Times New Roman" w:hint="eastAsia"/>
          <w:lang w:eastAsia="ja-JP"/>
        </w:rPr>
        <w:t>採血量</w:t>
      </w:r>
    </w:p>
    <w:tbl>
      <w:tblPr>
        <w:tblW w:w="5000" w:type="pct"/>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8494"/>
      </w:tblGrid>
      <w:tr w:rsidR="003B46C9" w:rsidRPr="002B40C3" w14:paraId="286866A3" w14:textId="77777777" w:rsidTr="0071038B">
        <w:tc>
          <w:tcPr>
            <w:tcW w:w="5000" w:type="pct"/>
            <w:tcBorders>
              <w:top w:val="single" w:sz="4" w:space="0" w:color="FF0000"/>
              <w:left w:val="single" w:sz="4" w:space="0" w:color="FF0000"/>
              <w:bottom w:val="single" w:sz="4" w:space="0" w:color="FF0000"/>
              <w:right w:val="single" w:sz="4" w:space="0" w:color="FF0000"/>
            </w:tcBorders>
            <w:hideMark/>
          </w:tcPr>
          <w:bookmarkEnd w:id="123"/>
          <w:p w14:paraId="1D82BE29" w14:textId="3DD6C2D2" w:rsidR="003B46C9" w:rsidRPr="002B40C3" w:rsidRDefault="003B46C9" w:rsidP="00E0307A">
            <w:pPr>
              <w:pStyle w:val="a9"/>
              <w:numPr>
                <w:ilvl w:val="0"/>
                <w:numId w:val="58"/>
              </w:numPr>
              <w:ind w:leftChars="0"/>
              <w:rPr>
                <w:rFonts w:ascii="Times New Roman" w:hAnsi="Times New Roman"/>
                <w:color w:val="FF0000"/>
                <w:szCs w:val="21"/>
              </w:rPr>
            </w:pPr>
            <w:r w:rsidRPr="002B40C3">
              <w:rPr>
                <w:rFonts w:ascii="Times New Roman" w:hAnsi="Times New Roman" w:hint="eastAsia"/>
                <w:color w:val="FF0000"/>
              </w:rPr>
              <w:t>日常診療に加えて、本</w:t>
            </w:r>
            <w:r w:rsidR="000836D5" w:rsidRPr="002B40C3">
              <w:rPr>
                <w:rFonts w:ascii="Times New Roman" w:hAnsi="Times New Roman" w:hint="eastAsia"/>
                <w:color w:val="FF0000"/>
              </w:rPr>
              <w:t>研究</w:t>
            </w:r>
            <w:r w:rsidRPr="002B40C3">
              <w:rPr>
                <w:rFonts w:ascii="Times New Roman" w:hAnsi="Times New Roman" w:hint="eastAsia"/>
                <w:color w:val="FF0000"/>
              </w:rPr>
              <w:t>に参加することにより追加される採血量について記載すること。</w:t>
            </w:r>
          </w:p>
          <w:p w14:paraId="3BC5F84C" w14:textId="3AB054E3" w:rsidR="003B46C9" w:rsidRPr="002B40C3" w:rsidRDefault="003B46C9" w:rsidP="00E0307A">
            <w:pPr>
              <w:pStyle w:val="a9"/>
              <w:numPr>
                <w:ilvl w:val="0"/>
                <w:numId w:val="59"/>
              </w:numPr>
              <w:ind w:leftChars="0"/>
              <w:rPr>
                <w:rFonts w:ascii="Times New Roman" w:hAnsi="Times New Roman"/>
                <w:color w:val="FF0000"/>
              </w:rPr>
            </w:pPr>
            <w:r w:rsidRPr="002B40C3">
              <w:rPr>
                <w:rFonts w:ascii="Times New Roman" w:hAnsi="Times New Roman" w:hint="eastAsia"/>
                <w:color w:val="FF0000"/>
              </w:rPr>
              <w:t>「</w:t>
            </w:r>
            <w:r w:rsidR="00851C8E" w:rsidRPr="002B40C3">
              <w:rPr>
                <w:rFonts w:ascii="Times New Roman" w:hAnsi="Times New Roman"/>
                <w:color w:val="FF0000"/>
              </w:rPr>
              <w:t>4.</w:t>
            </w:r>
            <w:r w:rsidR="003118A5" w:rsidRPr="002B40C3">
              <w:rPr>
                <w:rFonts w:ascii="Times New Roman" w:hAnsi="Times New Roman"/>
                <w:color w:val="FF0000"/>
              </w:rPr>
              <w:t>5</w:t>
            </w:r>
            <w:r w:rsidRPr="002B40C3">
              <w:rPr>
                <w:rFonts w:ascii="Times New Roman" w:hAnsi="Times New Roman"/>
                <w:color w:val="FF0000"/>
              </w:rPr>
              <w:t>.2</w:t>
            </w:r>
            <w:r w:rsidR="00851C8E" w:rsidRPr="002B40C3">
              <w:rPr>
                <w:rFonts w:ascii="Times New Roman" w:hAnsi="Times New Roman"/>
                <w:color w:val="FF0000"/>
              </w:rPr>
              <w:t xml:space="preserve"> </w:t>
            </w:r>
            <w:r w:rsidRPr="002B40C3">
              <w:rPr>
                <w:rFonts w:ascii="Times New Roman" w:hAnsi="Times New Roman" w:hint="eastAsia"/>
                <w:color w:val="FF0000"/>
              </w:rPr>
              <w:t>検査・観察の実施時期と実施項目」に記載してもよいが、本</w:t>
            </w:r>
            <w:r w:rsidR="00851C8E" w:rsidRPr="002B40C3">
              <w:rPr>
                <w:rFonts w:ascii="Times New Roman" w:hAnsi="Times New Roman" w:hint="eastAsia"/>
                <w:color w:val="FF0000"/>
              </w:rPr>
              <w:t>研究</w:t>
            </w:r>
            <w:r w:rsidRPr="002B40C3">
              <w:rPr>
                <w:rFonts w:ascii="Times New Roman" w:hAnsi="Times New Roman" w:hint="eastAsia"/>
                <w:color w:val="FF0000"/>
              </w:rPr>
              <w:t>に必要とされる総採血量が分かるように記載すること。</w:t>
            </w:r>
          </w:p>
          <w:p w14:paraId="34D34770" w14:textId="39211F39" w:rsidR="003B46C9" w:rsidRPr="002B40C3" w:rsidRDefault="003118A5" w:rsidP="00E0307A">
            <w:pPr>
              <w:pStyle w:val="a9"/>
              <w:numPr>
                <w:ilvl w:val="0"/>
                <w:numId w:val="59"/>
              </w:numPr>
              <w:ind w:leftChars="0"/>
              <w:rPr>
                <w:rFonts w:ascii="Times New Roman" w:hAnsi="Times New Roman"/>
                <w:color w:val="FF0000"/>
              </w:rPr>
            </w:pPr>
            <w:r w:rsidRPr="002B40C3">
              <w:rPr>
                <w:rFonts w:ascii="Times New Roman" w:hAnsi="Times New Roman" w:hint="eastAsia"/>
                <w:color w:val="FF0000"/>
              </w:rPr>
              <w:t>観察研究であっても当該研究における</w:t>
            </w:r>
            <w:r w:rsidR="003B46C9" w:rsidRPr="002B40C3">
              <w:rPr>
                <w:rFonts w:ascii="Times New Roman" w:hAnsi="Times New Roman" w:hint="eastAsia"/>
                <w:color w:val="FF0000"/>
              </w:rPr>
              <w:t>採血量が多い場合には、</w:t>
            </w:r>
            <w:r w:rsidR="000212F5" w:rsidRPr="002B40C3">
              <w:rPr>
                <w:rFonts w:ascii="Times New Roman" w:hAnsi="Times New Roman" w:hint="eastAsia"/>
                <w:color w:val="FF0000"/>
              </w:rPr>
              <w:t>研究対象</w:t>
            </w:r>
            <w:r w:rsidR="003B46C9" w:rsidRPr="002B40C3">
              <w:rPr>
                <w:rFonts w:ascii="Times New Roman" w:hAnsi="Times New Roman" w:hint="eastAsia"/>
                <w:color w:val="FF0000"/>
              </w:rPr>
              <w:t>者に対する安全性</w:t>
            </w:r>
            <w:r w:rsidR="00712A6A" w:rsidRPr="002B40C3">
              <w:rPr>
                <w:rFonts w:ascii="Times New Roman" w:hAnsi="Times New Roman" w:hint="eastAsia"/>
                <w:color w:val="FF0000"/>
              </w:rPr>
              <w:t>及び</w:t>
            </w:r>
            <w:r w:rsidR="003B46C9" w:rsidRPr="002B40C3">
              <w:rPr>
                <w:rFonts w:ascii="Times New Roman" w:hAnsi="Times New Roman" w:hint="eastAsia"/>
                <w:color w:val="FF0000"/>
              </w:rPr>
              <w:t>安全性評価に及ぼす影響を勘案し、</w:t>
            </w:r>
            <w:r w:rsidR="00851C8E" w:rsidRPr="002B40C3">
              <w:rPr>
                <w:rFonts w:ascii="Times New Roman" w:hAnsi="Times New Roman" w:hint="eastAsia"/>
                <w:color w:val="FF0000"/>
              </w:rPr>
              <w:t>研究対象</w:t>
            </w:r>
            <w:r w:rsidR="003B46C9" w:rsidRPr="002B40C3">
              <w:rPr>
                <w:rFonts w:ascii="Times New Roman" w:hAnsi="Times New Roman" w:hint="eastAsia"/>
                <w:color w:val="FF0000"/>
              </w:rPr>
              <w:t>者への負担を考慮した上で、本</w:t>
            </w:r>
            <w:r w:rsidR="000212F5" w:rsidRPr="002B40C3">
              <w:rPr>
                <w:rFonts w:ascii="Times New Roman" w:hAnsi="Times New Roman" w:hint="eastAsia"/>
                <w:color w:val="FF0000"/>
              </w:rPr>
              <w:t>研究</w:t>
            </w:r>
            <w:r w:rsidR="003B46C9" w:rsidRPr="002B40C3">
              <w:rPr>
                <w:rFonts w:ascii="Times New Roman" w:hAnsi="Times New Roman" w:hint="eastAsia"/>
                <w:color w:val="FF0000"/>
              </w:rPr>
              <w:t>で必要とする採血量が妥当であることを説明すること。</w:t>
            </w:r>
          </w:p>
        </w:tc>
      </w:tr>
    </w:tbl>
    <w:p w14:paraId="00CCD03E" w14:textId="00726399" w:rsidR="004F1388" w:rsidRPr="002B40C3" w:rsidRDefault="004F1388" w:rsidP="00E0307A">
      <w:pPr>
        <w:jc w:val="both"/>
        <w:rPr>
          <w:rFonts w:ascii="Times New Roman" w:hAnsi="Times New Roman"/>
          <w:bCs/>
          <w:color w:val="FF0000"/>
          <w:kern w:val="2"/>
          <w:sz w:val="21"/>
          <w:szCs w:val="21"/>
          <w:lang w:eastAsia="ja-JP"/>
        </w:rPr>
      </w:pPr>
      <w:r w:rsidRPr="002B40C3">
        <w:rPr>
          <w:rFonts w:ascii="Times New Roman" w:hAnsi="Times New Roman" w:hint="eastAsia"/>
          <w:bCs/>
          <w:color w:val="FF0000"/>
          <w:kern w:val="2"/>
          <w:sz w:val="21"/>
          <w:szCs w:val="21"/>
          <w:lang w:eastAsia="ja-JP"/>
        </w:rPr>
        <w:t>日常診療時に上乗せしない場合）</w:t>
      </w:r>
    </w:p>
    <w:p w14:paraId="540F224A" w14:textId="46B7B1A9" w:rsidR="00851C8E" w:rsidRPr="002B40C3" w:rsidRDefault="00851C8E" w:rsidP="00E0307A">
      <w:pPr>
        <w:ind w:firstLineChars="100" w:firstLine="210"/>
        <w:jc w:val="both"/>
        <w:rPr>
          <w:rFonts w:ascii="Times New Roman" w:hAnsi="Times New Roman"/>
          <w:bCs/>
          <w:color w:val="0070C0"/>
          <w:kern w:val="2"/>
          <w:sz w:val="21"/>
          <w:szCs w:val="21"/>
          <w:lang w:eastAsia="ja-JP"/>
        </w:rPr>
      </w:pPr>
      <w:bookmarkStart w:id="124" w:name="_Hlk201735085"/>
      <w:r w:rsidRPr="002B40C3">
        <w:rPr>
          <w:rFonts w:ascii="Times New Roman" w:hAnsi="Times New Roman" w:hint="eastAsia"/>
          <w:bCs/>
          <w:color w:val="0070C0"/>
          <w:kern w:val="2"/>
          <w:sz w:val="21"/>
          <w:szCs w:val="21"/>
          <w:lang w:eastAsia="ja-JP"/>
        </w:rPr>
        <w:t>本研究</w:t>
      </w:r>
      <w:r w:rsidR="00D32A54" w:rsidRPr="002B40C3">
        <w:rPr>
          <w:rFonts w:ascii="Times New Roman" w:hAnsi="Times New Roman" w:hint="eastAsia"/>
          <w:bCs/>
          <w:color w:val="0070C0"/>
          <w:kern w:val="2"/>
          <w:sz w:val="21"/>
          <w:szCs w:val="21"/>
          <w:lang w:eastAsia="ja-JP"/>
        </w:rPr>
        <w:t>ではバイオマーカーを探索するため、研究薬投与開始前、投与○週後</w:t>
      </w:r>
      <w:r w:rsidR="00712A6A" w:rsidRPr="002B40C3">
        <w:rPr>
          <w:rFonts w:ascii="Times New Roman" w:hAnsi="Times New Roman" w:hint="eastAsia"/>
          <w:bCs/>
          <w:color w:val="0070C0"/>
          <w:kern w:val="2"/>
          <w:sz w:val="21"/>
          <w:szCs w:val="21"/>
          <w:lang w:eastAsia="ja-JP"/>
        </w:rPr>
        <w:t>及び</w:t>
      </w:r>
      <w:r w:rsidR="00D32A54" w:rsidRPr="002B40C3">
        <w:rPr>
          <w:rFonts w:ascii="Times New Roman" w:hAnsi="Times New Roman" w:hint="eastAsia"/>
          <w:bCs/>
          <w:color w:val="0070C0"/>
          <w:kern w:val="2"/>
          <w:sz w:val="21"/>
          <w:szCs w:val="21"/>
          <w:lang w:eastAsia="ja-JP"/>
        </w:rPr>
        <w:t>研究薬最</w:t>
      </w:r>
      <w:bookmarkEnd w:id="124"/>
      <w:r w:rsidR="00D32A54" w:rsidRPr="002B40C3">
        <w:rPr>
          <w:rFonts w:ascii="Times New Roman" w:hAnsi="Times New Roman" w:hint="eastAsia"/>
          <w:bCs/>
          <w:color w:val="0070C0"/>
          <w:kern w:val="2"/>
          <w:sz w:val="21"/>
          <w:szCs w:val="21"/>
          <w:lang w:eastAsia="ja-JP"/>
        </w:rPr>
        <w:t>終投与終了後の</w:t>
      </w:r>
      <w:r w:rsidR="00D32A54" w:rsidRPr="002B40C3">
        <w:rPr>
          <w:rFonts w:ascii="Times New Roman" w:hAnsi="Times New Roman"/>
          <w:bCs/>
          <w:color w:val="0070C0"/>
          <w:kern w:val="2"/>
          <w:sz w:val="21"/>
          <w:szCs w:val="21"/>
          <w:lang w:eastAsia="ja-JP"/>
        </w:rPr>
        <w:t>3</w:t>
      </w:r>
      <w:r w:rsidR="00D32A54" w:rsidRPr="002B40C3">
        <w:rPr>
          <w:rFonts w:ascii="Times New Roman" w:hAnsi="Times New Roman" w:hint="eastAsia"/>
          <w:bCs/>
          <w:color w:val="0070C0"/>
          <w:kern w:val="2"/>
          <w:sz w:val="21"/>
          <w:szCs w:val="21"/>
          <w:lang w:eastAsia="ja-JP"/>
        </w:rPr>
        <w:t>回、</w:t>
      </w:r>
      <w:r w:rsidR="00D32A54" w:rsidRPr="002B40C3">
        <w:rPr>
          <w:rFonts w:ascii="Times New Roman" w:hAnsi="Times New Roman"/>
          <w:bCs/>
          <w:color w:val="0070C0"/>
          <w:kern w:val="2"/>
          <w:sz w:val="21"/>
          <w:szCs w:val="21"/>
          <w:lang w:eastAsia="ja-JP"/>
        </w:rPr>
        <w:t>1</w:t>
      </w:r>
      <w:r w:rsidR="00D32A54" w:rsidRPr="002B40C3">
        <w:rPr>
          <w:rFonts w:ascii="Times New Roman" w:hAnsi="Times New Roman" w:hint="eastAsia"/>
          <w:bCs/>
          <w:color w:val="0070C0"/>
          <w:kern w:val="2"/>
          <w:sz w:val="21"/>
          <w:szCs w:val="21"/>
          <w:lang w:eastAsia="ja-JP"/>
        </w:rPr>
        <w:t>回あたりの</w:t>
      </w:r>
      <w:r w:rsidRPr="002B40C3">
        <w:rPr>
          <w:rFonts w:ascii="Times New Roman" w:hAnsi="Times New Roman" w:hint="eastAsia"/>
          <w:bCs/>
          <w:color w:val="0070C0"/>
          <w:kern w:val="2"/>
          <w:sz w:val="21"/>
          <w:szCs w:val="21"/>
          <w:lang w:eastAsia="ja-JP"/>
        </w:rPr>
        <w:t>採血量は</w:t>
      </w:r>
      <w:r w:rsidR="00D32A54" w:rsidRPr="002B40C3">
        <w:rPr>
          <w:rFonts w:ascii="Times New Roman" w:hAnsi="Times New Roman"/>
          <w:bCs/>
          <w:color w:val="0070C0"/>
          <w:kern w:val="2"/>
          <w:sz w:val="21"/>
          <w:szCs w:val="21"/>
          <w:lang w:eastAsia="ja-JP"/>
        </w:rPr>
        <w:t>10 mL</w:t>
      </w:r>
      <w:r w:rsidR="00D32A54" w:rsidRPr="002B40C3">
        <w:rPr>
          <w:rFonts w:ascii="Times New Roman" w:hAnsi="Times New Roman" w:hint="eastAsia"/>
          <w:bCs/>
          <w:color w:val="0070C0"/>
          <w:kern w:val="2"/>
          <w:sz w:val="21"/>
          <w:szCs w:val="21"/>
          <w:lang w:eastAsia="ja-JP"/>
        </w:rPr>
        <w:t>とす</w:t>
      </w:r>
      <w:r w:rsidRPr="002B40C3">
        <w:rPr>
          <w:rFonts w:ascii="Times New Roman" w:hAnsi="Times New Roman" w:hint="eastAsia"/>
          <w:bCs/>
          <w:color w:val="0070C0"/>
          <w:kern w:val="2"/>
          <w:sz w:val="21"/>
          <w:szCs w:val="21"/>
          <w:lang w:eastAsia="ja-JP"/>
        </w:rPr>
        <w:t>る</w:t>
      </w:r>
      <w:r w:rsidR="004F1388" w:rsidRPr="002B40C3">
        <w:rPr>
          <w:rFonts w:ascii="Times New Roman" w:hAnsi="Times New Roman" w:hint="eastAsia"/>
          <w:bCs/>
          <w:color w:val="0070C0"/>
          <w:kern w:val="2"/>
          <w:sz w:val="21"/>
          <w:szCs w:val="21"/>
          <w:lang w:eastAsia="ja-JP"/>
        </w:rPr>
        <w:t>。診療時に採血量を上乗せせずに採取することから、追加の針刺し</w:t>
      </w:r>
      <w:r w:rsidR="000C7694" w:rsidRPr="002B40C3">
        <w:rPr>
          <w:rFonts w:ascii="Times New Roman" w:hAnsi="Times New Roman" w:hint="eastAsia"/>
          <w:bCs/>
          <w:color w:val="0070C0"/>
          <w:kern w:val="2"/>
          <w:sz w:val="21"/>
          <w:szCs w:val="21"/>
          <w:lang w:eastAsia="ja-JP"/>
        </w:rPr>
        <w:t>を</w:t>
      </w:r>
      <w:r w:rsidR="004F1388" w:rsidRPr="002B40C3">
        <w:rPr>
          <w:rFonts w:ascii="Times New Roman" w:hAnsi="Times New Roman" w:hint="eastAsia"/>
          <w:bCs/>
          <w:color w:val="0070C0"/>
          <w:kern w:val="2"/>
          <w:sz w:val="21"/>
          <w:szCs w:val="21"/>
          <w:lang w:eastAsia="ja-JP"/>
        </w:rPr>
        <w:t>行</w:t>
      </w:r>
      <w:r w:rsidR="000C7694" w:rsidRPr="002B40C3">
        <w:rPr>
          <w:rFonts w:ascii="Times New Roman" w:hAnsi="Times New Roman" w:hint="eastAsia"/>
          <w:bCs/>
          <w:color w:val="0070C0"/>
          <w:kern w:val="2"/>
          <w:sz w:val="21"/>
          <w:szCs w:val="21"/>
          <w:lang w:eastAsia="ja-JP"/>
        </w:rPr>
        <w:t>う</w:t>
      </w:r>
      <w:r w:rsidR="004F1388" w:rsidRPr="002B40C3">
        <w:rPr>
          <w:rFonts w:ascii="Times New Roman" w:hAnsi="Times New Roman" w:hint="eastAsia"/>
          <w:bCs/>
          <w:color w:val="0070C0"/>
          <w:kern w:val="2"/>
          <w:sz w:val="21"/>
          <w:szCs w:val="21"/>
          <w:lang w:eastAsia="ja-JP"/>
        </w:rPr>
        <w:t>。</w:t>
      </w:r>
    </w:p>
    <w:p w14:paraId="13741EF7" w14:textId="68D4B050" w:rsidR="004F1388" w:rsidRPr="002B40C3" w:rsidRDefault="004F1388" w:rsidP="00E0307A">
      <w:pPr>
        <w:widowControl/>
        <w:jc w:val="both"/>
        <w:rPr>
          <w:rFonts w:ascii="Times New Roman" w:hAnsi="Times New Roman" w:cs="メイリオ"/>
          <w:sz w:val="21"/>
          <w:szCs w:val="21"/>
          <w:lang w:eastAsia="ja-JP"/>
        </w:rPr>
      </w:pPr>
    </w:p>
    <w:p w14:paraId="4882969B" w14:textId="43A0E056" w:rsidR="004F1388" w:rsidRPr="002B40C3" w:rsidRDefault="004F1388" w:rsidP="00E0307A">
      <w:pPr>
        <w:jc w:val="both"/>
        <w:rPr>
          <w:rFonts w:ascii="Times New Roman" w:hAnsi="Times New Roman"/>
          <w:bCs/>
          <w:color w:val="FF0000"/>
          <w:kern w:val="2"/>
          <w:sz w:val="21"/>
          <w:szCs w:val="21"/>
          <w:lang w:eastAsia="ja-JP"/>
        </w:rPr>
      </w:pPr>
      <w:r w:rsidRPr="002B40C3">
        <w:rPr>
          <w:rFonts w:ascii="Times New Roman" w:hAnsi="Times New Roman" w:hint="eastAsia"/>
          <w:bCs/>
          <w:color w:val="FF0000"/>
          <w:kern w:val="2"/>
          <w:sz w:val="21"/>
          <w:szCs w:val="21"/>
          <w:lang w:eastAsia="ja-JP"/>
        </w:rPr>
        <w:lastRenderedPageBreak/>
        <w:t>日常診療時に上乗せする場合）</w:t>
      </w:r>
    </w:p>
    <w:p w14:paraId="427CCAF3" w14:textId="10278613" w:rsidR="004F1388" w:rsidRPr="002B40C3" w:rsidRDefault="004F1388" w:rsidP="00E0307A">
      <w:pPr>
        <w:ind w:firstLineChars="100" w:firstLine="210"/>
        <w:jc w:val="both"/>
        <w:rPr>
          <w:rFonts w:ascii="Times New Roman" w:hAnsi="Times New Roman"/>
          <w:bCs/>
          <w:color w:val="0070C0"/>
          <w:kern w:val="2"/>
          <w:sz w:val="21"/>
          <w:szCs w:val="21"/>
          <w:lang w:eastAsia="ja-JP"/>
        </w:rPr>
      </w:pPr>
      <w:r w:rsidRPr="002B40C3">
        <w:rPr>
          <w:rFonts w:ascii="Times New Roman" w:hAnsi="Times New Roman" w:hint="eastAsia"/>
          <w:bCs/>
          <w:color w:val="0070C0"/>
          <w:kern w:val="2"/>
          <w:sz w:val="21"/>
          <w:szCs w:val="21"/>
          <w:lang w:eastAsia="ja-JP"/>
        </w:rPr>
        <w:t>本研究ではバイオマーカーを探索するため、研究薬投与開始前、投与○週後</w:t>
      </w:r>
      <w:r w:rsidR="00712A6A" w:rsidRPr="002B40C3">
        <w:rPr>
          <w:rFonts w:ascii="Times New Roman" w:hAnsi="Times New Roman" w:hint="eastAsia"/>
          <w:bCs/>
          <w:color w:val="0070C0"/>
          <w:kern w:val="2"/>
          <w:sz w:val="21"/>
          <w:szCs w:val="21"/>
          <w:lang w:eastAsia="ja-JP"/>
        </w:rPr>
        <w:t>及び</w:t>
      </w:r>
      <w:r w:rsidRPr="002B40C3">
        <w:rPr>
          <w:rFonts w:ascii="Times New Roman" w:hAnsi="Times New Roman" w:hint="eastAsia"/>
          <w:bCs/>
          <w:color w:val="0070C0"/>
          <w:kern w:val="2"/>
          <w:sz w:val="21"/>
          <w:szCs w:val="21"/>
          <w:lang w:eastAsia="ja-JP"/>
        </w:rPr>
        <w:t>研究薬最終投与終了後の</w:t>
      </w:r>
      <w:r w:rsidRPr="002B40C3">
        <w:rPr>
          <w:rFonts w:ascii="Times New Roman" w:hAnsi="Times New Roman"/>
          <w:bCs/>
          <w:color w:val="0070C0"/>
          <w:kern w:val="2"/>
          <w:sz w:val="21"/>
          <w:szCs w:val="21"/>
          <w:lang w:eastAsia="ja-JP"/>
        </w:rPr>
        <w:t>3</w:t>
      </w:r>
      <w:r w:rsidRPr="002B40C3">
        <w:rPr>
          <w:rFonts w:ascii="Times New Roman" w:hAnsi="Times New Roman" w:hint="eastAsia"/>
          <w:bCs/>
          <w:color w:val="0070C0"/>
          <w:kern w:val="2"/>
          <w:sz w:val="21"/>
          <w:szCs w:val="21"/>
          <w:lang w:eastAsia="ja-JP"/>
        </w:rPr>
        <w:t>回、</w:t>
      </w:r>
      <w:r w:rsidRPr="002B40C3">
        <w:rPr>
          <w:rFonts w:ascii="Times New Roman" w:hAnsi="Times New Roman"/>
          <w:bCs/>
          <w:color w:val="0070C0"/>
          <w:kern w:val="2"/>
          <w:sz w:val="21"/>
          <w:szCs w:val="21"/>
          <w:lang w:eastAsia="ja-JP"/>
        </w:rPr>
        <w:t>1</w:t>
      </w:r>
      <w:r w:rsidRPr="002B40C3">
        <w:rPr>
          <w:rFonts w:ascii="Times New Roman" w:hAnsi="Times New Roman" w:hint="eastAsia"/>
          <w:bCs/>
          <w:color w:val="0070C0"/>
          <w:kern w:val="2"/>
          <w:sz w:val="21"/>
          <w:szCs w:val="21"/>
          <w:lang w:eastAsia="ja-JP"/>
        </w:rPr>
        <w:t>回あたりの採血量は</w:t>
      </w:r>
      <w:r w:rsidRPr="002B40C3">
        <w:rPr>
          <w:rFonts w:ascii="Times New Roman" w:hAnsi="Times New Roman"/>
          <w:bCs/>
          <w:color w:val="0070C0"/>
          <w:kern w:val="2"/>
          <w:sz w:val="21"/>
          <w:szCs w:val="21"/>
          <w:lang w:eastAsia="ja-JP"/>
        </w:rPr>
        <w:t>10 mL</w:t>
      </w:r>
      <w:r w:rsidRPr="002B40C3">
        <w:rPr>
          <w:rFonts w:ascii="Times New Roman" w:hAnsi="Times New Roman" w:hint="eastAsia"/>
          <w:bCs/>
          <w:color w:val="0070C0"/>
          <w:kern w:val="2"/>
          <w:sz w:val="21"/>
          <w:szCs w:val="21"/>
          <w:lang w:eastAsia="ja-JP"/>
        </w:rPr>
        <w:t>とする。診療時に採血量を上乗せして採取することから、追加の針刺しを行</w:t>
      </w:r>
      <w:r w:rsidR="000C7694" w:rsidRPr="002B40C3">
        <w:rPr>
          <w:rFonts w:ascii="Times New Roman" w:hAnsi="Times New Roman" w:hint="eastAsia"/>
          <w:bCs/>
          <w:color w:val="0070C0"/>
          <w:kern w:val="2"/>
          <w:sz w:val="21"/>
          <w:szCs w:val="21"/>
          <w:lang w:eastAsia="ja-JP"/>
        </w:rPr>
        <w:t>わない</w:t>
      </w:r>
      <w:r w:rsidRPr="002B40C3">
        <w:rPr>
          <w:rFonts w:ascii="Times New Roman" w:hAnsi="Times New Roman" w:hint="eastAsia"/>
          <w:bCs/>
          <w:color w:val="0070C0"/>
          <w:kern w:val="2"/>
          <w:sz w:val="21"/>
          <w:szCs w:val="21"/>
          <w:lang w:eastAsia="ja-JP"/>
        </w:rPr>
        <w:t>。</w:t>
      </w:r>
    </w:p>
    <w:p w14:paraId="4462E718" w14:textId="77777777" w:rsidR="00F778B0" w:rsidRPr="002B40C3" w:rsidRDefault="00F778B0" w:rsidP="00E0307A">
      <w:pPr>
        <w:widowControl/>
        <w:jc w:val="both"/>
        <w:rPr>
          <w:rFonts w:ascii="Times New Roman" w:hAnsi="Times New Roman" w:cs="メイリオ"/>
          <w:sz w:val="24"/>
          <w:szCs w:val="24"/>
          <w:lang w:eastAsia="ja-JP"/>
        </w:rPr>
      </w:pPr>
    </w:p>
    <w:p w14:paraId="50962227" w14:textId="18DB60FA" w:rsidR="006735EA" w:rsidRPr="002B40C3" w:rsidRDefault="00F778B0" w:rsidP="00E0307A">
      <w:pPr>
        <w:widowControl/>
        <w:jc w:val="both"/>
        <w:outlineLvl w:val="0"/>
        <w:rPr>
          <w:rFonts w:ascii="Times New Roman" w:hAnsi="Times New Roman" w:cs="メイリオ"/>
          <w:sz w:val="24"/>
          <w:szCs w:val="24"/>
        </w:rPr>
      </w:pPr>
      <w:r w:rsidRPr="002B40C3">
        <w:rPr>
          <w:rFonts w:ascii="Times New Roman" w:hAnsi="Times New Roman" w:cs="メイリオ"/>
          <w:sz w:val="24"/>
          <w:szCs w:val="24"/>
          <w:lang w:eastAsia="ja-JP"/>
        </w:rPr>
        <w:t>5</w:t>
      </w:r>
      <w:r w:rsidR="0087305C" w:rsidRPr="002B40C3">
        <w:rPr>
          <w:rFonts w:ascii="Times New Roman" w:hAnsi="Times New Roman" w:cs="メイリオ"/>
          <w:sz w:val="24"/>
          <w:szCs w:val="24"/>
          <w:lang w:eastAsia="ja-JP"/>
        </w:rPr>
        <w:t xml:space="preserve">. </w:t>
      </w:r>
      <w:proofErr w:type="spellStart"/>
      <w:r w:rsidR="006735EA" w:rsidRPr="002B40C3">
        <w:rPr>
          <w:rFonts w:ascii="Times New Roman" w:hAnsi="Times New Roman" w:cs="メイリオ" w:hint="eastAsia"/>
          <w:sz w:val="24"/>
          <w:szCs w:val="24"/>
        </w:rPr>
        <w:t>統計解析計画</w:t>
      </w:r>
      <w:proofErr w:type="spellEnd"/>
    </w:p>
    <w:p w14:paraId="08A7D08C" w14:textId="34AD4111" w:rsidR="00851C8E" w:rsidRPr="002B40C3" w:rsidRDefault="00851C8E" w:rsidP="00E0307A">
      <w:pPr>
        <w:widowControl/>
        <w:adjustRightInd w:val="0"/>
        <w:jc w:val="both"/>
        <w:textAlignment w:val="baseline"/>
        <w:outlineLvl w:val="1"/>
        <w:rPr>
          <w:rFonts w:ascii="Times New Roman" w:hAnsi="Times New Roman"/>
          <w:bCs/>
          <w:lang w:eastAsia="ja-JP"/>
        </w:rPr>
      </w:pPr>
      <w:r w:rsidRPr="002B40C3">
        <w:rPr>
          <w:rFonts w:ascii="Times New Roman" w:hAnsi="Times New Roman"/>
          <w:bCs/>
          <w:lang w:eastAsia="ja-JP"/>
        </w:rPr>
        <w:t xml:space="preserve">5.1 </w:t>
      </w:r>
      <w:r w:rsidRPr="002B40C3">
        <w:rPr>
          <w:rFonts w:ascii="Times New Roman" w:hAnsi="Times New Roman" w:hint="eastAsia"/>
          <w:bCs/>
          <w:lang w:eastAsia="ja-JP"/>
        </w:rPr>
        <w:t>解析対象集団</w:t>
      </w:r>
    </w:p>
    <w:p w14:paraId="1A60289E" w14:textId="482B9DD4" w:rsidR="00851C8E" w:rsidRPr="002B40C3" w:rsidRDefault="00851C8E" w:rsidP="00E0307A">
      <w:pPr>
        <w:ind w:firstLineChars="100" w:firstLine="210"/>
        <w:jc w:val="both"/>
        <w:rPr>
          <w:rFonts w:ascii="Times New Roman" w:hAnsi="Times New Roman"/>
          <w:bCs/>
          <w:color w:val="0070C0"/>
          <w:kern w:val="2"/>
          <w:sz w:val="21"/>
          <w:szCs w:val="21"/>
          <w:lang w:eastAsia="ja-JP"/>
        </w:rPr>
      </w:pPr>
      <w:bookmarkStart w:id="125" w:name="_Hlk200439131"/>
      <w:bookmarkStart w:id="126" w:name="_Hlk179534461"/>
      <w:r w:rsidRPr="002B40C3">
        <w:rPr>
          <w:rFonts w:ascii="Times New Roman" w:hAnsi="Times New Roman" w:hint="eastAsia"/>
          <w:bCs/>
          <w:color w:val="0070C0"/>
          <w:kern w:val="2"/>
          <w:sz w:val="21"/>
          <w:szCs w:val="21"/>
          <w:lang w:eastAsia="ja-JP"/>
        </w:rPr>
        <w:t>本</w:t>
      </w:r>
      <w:r w:rsidR="002E4A56" w:rsidRPr="002B40C3">
        <w:rPr>
          <w:rFonts w:ascii="Times New Roman" w:hAnsi="Times New Roman" w:hint="eastAsia"/>
          <w:bCs/>
          <w:color w:val="0070C0"/>
          <w:kern w:val="2"/>
          <w:sz w:val="21"/>
          <w:szCs w:val="21"/>
          <w:lang w:eastAsia="ja-JP"/>
        </w:rPr>
        <w:t>研究</w:t>
      </w:r>
      <w:r w:rsidRPr="002B40C3">
        <w:rPr>
          <w:rFonts w:ascii="Times New Roman" w:hAnsi="Times New Roman" w:hint="eastAsia"/>
          <w:bCs/>
          <w:color w:val="0070C0"/>
          <w:kern w:val="2"/>
          <w:sz w:val="21"/>
          <w:szCs w:val="21"/>
          <w:lang w:eastAsia="ja-JP"/>
        </w:rPr>
        <w:t>では、</w:t>
      </w:r>
      <w:r w:rsidR="00D50F2A" w:rsidRPr="002B40C3">
        <w:rPr>
          <w:rFonts w:ascii="Times New Roman" w:hAnsi="Times New Roman" w:hint="eastAsia"/>
          <w:bCs/>
          <w:color w:val="0070C0"/>
          <w:kern w:val="2"/>
          <w:sz w:val="21"/>
          <w:szCs w:val="21"/>
          <w:lang w:eastAsia="ja-JP"/>
        </w:rPr>
        <w:t>選択基準を満たし、研究薬投与（プロトコール治療）が少なくとも</w:t>
      </w:r>
      <w:r w:rsidR="00D50F2A" w:rsidRPr="002B40C3">
        <w:rPr>
          <w:rFonts w:ascii="Times New Roman" w:hAnsi="Times New Roman"/>
          <w:bCs/>
          <w:color w:val="0070C0"/>
          <w:kern w:val="2"/>
          <w:sz w:val="21"/>
          <w:szCs w:val="21"/>
          <w:lang w:eastAsia="ja-JP"/>
        </w:rPr>
        <w:t>1</w:t>
      </w:r>
      <w:r w:rsidR="00D50F2A" w:rsidRPr="002B40C3">
        <w:rPr>
          <w:rFonts w:ascii="Times New Roman" w:hAnsi="Times New Roman" w:hint="eastAsia"/>
          <w:bCs/>
          <w:color w:val="0070C0"/>
          <w:kern w:val="2"/>
          <w:sz w:val="21"/>
          <w:szCs w:val="21"/>
          <w:lang w:eastAsia="ja-JP"/>
        </w:rPr>
        <w:t>回以上行われた全ての研究対象者</w:t>
      </w:r>
      <w:r w:rsidRPr="002B40C3">
        <w:rPr>
          <w:rFonts w:ascii="Times New Roman" w:hAnsi="Times New Roman" w:hint="eastAsia"/>
          <w:bCs/>
          <w:color w:val="0070C0"/>
          <w:kern w:val="2"/>
          <w:sz w:val="21"/>
          <w:szCs w:val="21"/>
          <w:lang w:eastAsia="ja-JP"/>
        </w:rPr>
        <w:t>を</w:t>
      </w:r>
      <w:r w:rsidR="00D50F2A" w:rsidRPr="002B40C3">
        <w:rPr>
          <w:rFonts w:ascii="Times New Roman" w:hAnsi="Times New Roman" w:hint="eastAsia"/>
          <w:bCs/>
          <w:color w:val="0070C0"/>
          <w:kern w:val="2"/>
          <w:sz w:val="21"/>
          <w:szCs w:val="21"/>
          <w:lang w:eastAsia="ja-JP"/>
        </w:rPr>
        <w:t>解析対象集団とする</w:t>
      </w:r>
      <w:r w:rsidRPr="002B40C3">
        <w:rPr>
          <w:rFonts w:ascii="Times New Roman" w:hAnsi="Times New Roman" w:hint="eastAsia"/>
          <w:bCs/>
          <w:color w:val="0070C0"/>
          <w:kern w:val="2"/>
          <w:sz w:val="21"/>
          <w:szCs w:val="21"/>
          <w:lang w:eastAsia="ja-JP"/>
        </w:rPr>
        <w:t>。</w:t>
      </w:r>
      <w:bookmarkEnd w:id="125"/>
    </w:p>
    <w:bookmarkEnd w:id="126"/>
    <w:p w14:paraId="1EE94DDA" w14:textId="77777777" w:rsidR="00851C8E" w:rsidRPr="002B40C3" w:rsidRDefault="00851C8E" w:rsidP="00E0307A">
      <w:pPr>
        <w:jc w:val="both"/>
        <w:rPr>
          <w:rFonts w:ascii="Times New Roman" w:hAnsi="Times New Roman"/>
          <w:bCs/>
          <w:kern w:val="2"/>
          <w:sz w:val="21"/>
          <w:szCs w:val="21"/>
          <w:lang w:eastAsia="ja-JP"/>
        </w:rPr>
      </w:pPr>
    </w:p>
    <w:p w14:paraId="775C6D06" w14:textId="0CE77BDD" w:rsidR="00851C8E" w:rsidRPr="002B40C3" w:rsidRDefault="002E4A56" w:rsidP="00E0307A">
      <w:pPr>
        <w:widowControl/>
        <w:adjustRightInd w:val="0"/>
        <w:jc w:val="both"/>
        <w:textAlignment w:val="baseline"/>
        <w:outlineLvl w:val="1"/>
        <w:rPr>
          <w:rFonts w:ascii="Times New Roman" w:hAnsi="Times New Roman"/>
          <w:bCs/>
          <w:szCs w:val="21"/>
          <w:lang w:eastAsia="ja-JP"/>
        </w:rPr>
      </w:pPr>
      <w:r w:rsidRPr="002B40C3">
        <w:rPr>
          <w:rFonts w:ascii="Times New Roman" w:hAnsi="Times New Roman"/>
          <w:bCs/>
          <w:szCs w:val="21"/>
          <w:lang w:eastAsia="ja-JP"/>
        </w:rPr>
        <w:t xml:space="preserve">5.2 </w:t>
      </w:r>
      <w:r w:rsidR="00851C8E" w:rsidRPr="002B40C3">
        <w:rPr>
          <w:rFonts w:ascii="Times New Roman" w:hAnsi="Times New Roman" w:hint="eastAsia"/>
          <w:bCs/>
          <w:szCs w:val="21"/>
          <w:lang w:eastAsia="ja-JP"/>
        </w:rPr>
        <w:t>目標</w:t>
      </w:r>
      <w:r w:rsidRPr="002B40C3">
        <w:rPr>
          <w:rFonts w:ascii="Times New Roman" w:hAnsi="Times New Roman" w:hint="eastAsia"/>
          <w:bCs/>
          <w:szCs w:val="21"/>
          <w:lang w:eastAsia="ja-JP"/>
        </w:rPr>
        <w:t>症例数</w:t>
      </w:r>
      <w:r w:rsidR="00851C8E" w:rsidRPr="002B40C3">
        <w:rPr>
          <w:rFonts w:ascii="Times New Roman" w:hAnsi="Times New Roman" w:hint="eastAsia"/>
          <w:bCs/>
          <w:szCs w:val="21"/>
          <w:lang w:eastAsia="ja-JP"/>
        </w:rPr>
        <w:t>の設定根拠</w:t>
      </w:r>
    </w:p>
    <w:tbl>
      <w:tblPr>
        <w:tblW w:w="850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8500"/>
      </w:tblGrid>
      <w:tr w:rsidR="00851C8E" w:rsidRPr="002B40C3" w14:paraId="74D4442C" w14:textId="77777777" w:rsidTr="00CB1AF9">
        <w:tc>
          <w:tcPr>
            <w:tcW w:w="8500" w:type="dxa"/>
            <w:tcBorders>
              <w:top w:val="single" w:sz="4" w:space="0" w:color="FF0000"/>
              <w:left w:val="single" w:sz="4" w:space="0" w:color="FF0000"/>
              <w:bottom w:val="single" w:sz="4" w:space="0" w:color="FF0000"/>
              <w:right w:val="single" w:sz="4" w:space="0" w:color="FF0000"/>
            </w:tcBorders>
            <w:hideMark/>
          </w:tcPr>
          <w:p w14:paraId="10864706" w14:textId="77777777" w:rsidR="005545A8" w:rsidRPr="002B40C3" w:rsidRDefault="005545A8" w:rsidP="00E0307A">
            <w:pPr>
              <w:pStyle w:val="a9"/>
              <w:numPr>
                <w:ilvl w:val="0"/>
                <w:numId w:val="64"/>
              </w:numPr>
              <w:ind w:leftChars="0"/>
              <w:rPr>
                <w:rFonts w:ascii="Times New Roman" w:hAnsi="Times New Roman"/>
                <w:color w:val="FF0000"/>
                <w:szCs w:val="21"/>
              </w:rPr>
            </w:pPr>
            <w:r w:rsidRPr="002B40C3">
              <w:rPr>
                <w:rFonts w:ascii="Times New Roman" w:hAnsi="Times New Roman" w:cs="ＭＳ 明朝" w:hint="eastAsia"/>
                <w:color w:val="FF0000"/>
                <w:szCs w:val="21"/>
              </w:rPr>
              <w:t>研究対象とする</w:t>
            </w:r>
            <w:r w:rsidRPr="002B40C3">
              <w:rPr>
                <w:rFonts w:ascii="Times New Roman" w:hAnsi="Times New Roman" w:hint="eastAsia"/>
                <w:color w:val="FF0000"/>
                <w:szCs w:val="21"/>
              </w:rPr>
              <w:t>疾患における過去の研究での登録実績に基づいて記載すること。該当するデータがない場合、年間適格患者数等から推定した結果を記載すること。</w:t>
            </w:r>
          </w:p>
          <w:p w14:paraId="27D0D2A6" w14:textId="77777777" w:rsidR="005545A8" w:rsidRPr="002B40C3" w:rsidRDefault="005545A8" w:rsidP="00E0307A">
            <w:pPr>
              <w:pStyle w:val="a9"/>
              <w:numPr>
                <w:ilvl w:val="0"/>
                <w:numId w:val="64"/>
              </w:numPr>
              <w:ind w:leftChars="0"/>
              <w:rPr>
                <w:rFonts w:ascii="Times New Roman" w:hAnsi="Times New Roman"/>
                <w:bCs/>
                <w:color w:val="FF0000"/>
                <w:szCs w:val="21"/>
              </w:rPr>
            </w:pPr>
            <w:r w:rsidRPr="002B40C3">
              <w:rPr>
                <w:rFonts w:ascii="Times New Roman" w:hAnsi="Times New Roman" w:hint="eastAsia"/>
                <w:color w:val="FF0000"/>
                <w:szCs w:val="21"/>
              </w:rPr>
              <w:t>統計学的な根拠によらずに研究対象者数を設定する場合、その旨を記載すること。</w:t>
            </w:r>
          </w:p>
          <w:p w14:paraId="0A1BBC04" w14:textId="574F4D09" w:rsidR="005545A8" w:rsidRPr="002B40C3" w:rsidRDefault="00851C8E" w:rsidP="00E0307A">
            <w:pPr>
              <w:pStyle w:val="a9"/>
              <w:numPr>
                <w:ilvl w:val="0"/>
                <w:numId w:val="64"/>
              </w:numPr>
              <w:ind w:leftChars="0"/>
              <w:rPr>
                <w:rFonts w:ascii="Times New Roman" w:hAnsi="Times New Roman"/>
                <w:bCs/>
                <w:color w:val="FF0000"/>
                <w:szCs w:val="21"/>
              </w:rPr>
            </w:pPr>
            <w:r w:rsidRPr="002B40C3">
              <w:rPr>
                <w:rFonts w:ascii="Times New Roman" w:hAnsi="Times New Roman" w:hint="eastAsia"/>
                <w:bCs/>
                <w:color w:val="FF0000"/>
                <w:szCs w:val="21"/>
              </w:rPr>
              <w:t>目標</w:t>
            </w:r>
            <w:r w:rsidR="002E4A56" w:rsidRPr="002B40C3">
              <w:rPr>
                <w:rFonts w:ascii="Times New Roman" w:hAnsi="Times New Roman" w:hint="eastAsia"/>
                <w:bCs/>
                <w:color w:val="FF0000"/>
                <w:szCs w:val="21"/>
              </w:rPr>
              <w:t>症例</w:t>
            </w:r>
            <w:r w:rsidRPr="002B40C3">
              <w:rPr>
                <w:rFonts w:ascii="Times New Roman" w:hAnsi="Times New Roman" w:hint="eastAsia"/>
                <w:bCs/>
                <w:color w:val="FF0000"/>
                <w:szCs w:val="21"/>
              </w:rPr>
              <w:t>数を統計学的に算定する場合には、統計解析専門家に記載（</w:t>
            </w:r>
            <w:r w:rsidR="00712A6A" w:rsidRPr="002B40C3">
              <w:rPr>
                <w:rFonts w:ascii="Times New Roman" w:hAnsi="Times New Roman" w:hint="eastAsia"/>
                <w:bCs/>
                <w:color w:val="FF0000"/>
                <w:szCs w:val="21"/>
              </w:rPr>
              <w:t>又は</w:t>
            </w:r>
            <w:r w:rsidRPr="002B40C3">
              <w:rPr>
                <w:rFonts w:ascii="Times New Roman" w:hAnsi="Times New Roman" w:hint="eastAsia"/>
                <w:bCs/>
                <w:color w:val="FF0000"/>
                <w:szCs w:val="21"/>
              </w:rPr>
              <w:t>監修）してもらうこと。</w:t>
            </w:r>
          </w:p>
          <w:p w14:paraId="4E357B9E" w14:textId="317101AC" w:rsidR="00851C8E" w:rsidRPr="002B40C3" w:rsidRDefault="00851C8E" w:rsidP="00E0307A">
            <w:pPr>
              <w:pStyle w:val="a9"/>
              <w:numPr>
                <w:ilvl w:val="0"/>
                <w:numId w:val="64"/>
              </w:numPr>
              <w:ind w:leftChars="0"/>
              <w:rPr>
                <w:rFonts w:ascii="Times New Roman" w:hAnsi="Times New Roman"/>
                <w:bCs/>
                <w:color w:val="FF0000"/>
                <w:szCs w:val="21"/>
              </w:rPr>
            </w:pPr>
            <w:r w:rsidRPr="002B40C3">
              <w:rPr>
                <w:rFonts w:ascii="Times New Roman" w:hAnsi="Times New Roman" w:hint="eastAsia"/>
                <w:bCs/>
                <w:color w:val="FF0000"/>
                <w:szCs w:val="21"/>
              </w:rPr>
              <w:t>脱落例の算出の際、特に根拠のない場合（例えば過去の同様な臨床試験の論文等により脱落例が多く見込まれる場合を除き）、</w:t>
            </w:r>
            <w:r w:rsidRPr="002B40C3">
              <w:rPr>
                <w:rFonts w:ascii="Times New Roman" w:hAnsi="Times New Roman"/>
                <w:bCs/>
                <w:color w:val="FF0000"/>
                <w:szCs w:val="21"/>
              </w:rPr>
              <w:t>10%</w:t>
            </w:r>
            <w:r w:rsidRPr="002B40C3">
              <w:rPr>
                <w:rFonts w:ascii="Times New Roman" w:hAnsi="Times New Roman" w:hint="eastAsia"/>
                <w:bCs/>
                <w:color w:val="FF0000"/>
                <w:szCs w:val="21"/>
              </w:rPr>
              <w:t>程度を見込むこと。</w:t>
            </w:r>
          </w:p>
        </w:tc>
      </w:tr>
    </w:tbl>
    <w:p w14:paraId="0E483BC8" w14:textId="387D35D5" w:rsidR="00851C8E" w:rsidRPr="002B40C3" w:rsidRDefault="00851C8E" w:rsidP="00E0307A">
      <w:pPr>
        <w:ind w:firstLineChars="100" w:firstLine="210"/>
        <w:jc w:val="both"/>
        <w:rPr>
          <w:rFonts w:ascii="Times New Roman" w:hAnsi="Times New Roman"/>
          <w:bCs/>
          <w:kern w:val="2"/>
          <w:sz w:val="21"/>
          <w:szCs w:val="21"/>
          <w:lang w:eastAsia="ja-JP"/>
        </w:rPr>
      </w:pPr>
      <w:bookmarkStart w:id="127" w:name="_Hlk199410255"/>
      <w:bookmarkStart w:id="128" w:name="_Hlk179534339"/>
      <w:r w:rsidRPr="002B40C3">
        <w:rPr>
          <w:rFonts w:ascii="Times New Roman" w:hAnsi="Times New Roman" w:hint="eastAsia"/>
          <w:bCs/>
          <w:kern w:val="2"/>
          <w:sz w:val="21"/>
          <w:szCs w:val="21"/>
          <w:lang w:eastAsia="ja-JP"/>
        </w:rPr>
        <w:t>目標</w:t>
      </w:r>
      <w:bookmarkEnd w:id="127"/>
      <w:r w:rsidR="000212F5" w:rsidRPr="002B40C3">
        <w:rPr>
          <w:rFonts w:ascii="Times New Roman" w:hAnsi="Times New Roman" w:hint="eastAsia"/>
          <w:bCs/>
          <w:kern w:val="2"/>
          <w:szCs w:val="21"/>
          <w:lang w:eastAsia="ja-JP"/>
        </w:rPr>
        <w:t>症例</w:t>
      </w:r>
      <w:r w:rsidRPr="002B40C3">
        <w:rPr>
          <w:rFonts w:ascii="Times New Roman" w:hAnsi="Times New Roman" w:hint="eastAsia"/>
          <w:bCs/>
          <w:kern w:val="2"/>
          <w:sz w:val="21"/>
          <w:szCs w:val="21"/>
          <w:lang w:eastAsia="ja-JP"/>
        </w:rPr>
        <w:t>数：</w:t>
      </w:r>
      <w:r w:rsidRPr="002B40C3">
        <w:rPr>
          <w:rFonts w:ascii="Times New Roman" w:hAnsi="Times New Roman"/>
          <w:bCs/>
          <w:color w:val="0070C0"/>
          <w:kern w:val="2"/>
          <w:sz w:val="21"/>
          <w:szCs w:val="21"/>
          <w:lang w:eastAsia="ja-JP"/>
        </w:rPr>
        <w:t>XX</w:t>
      </w:r>
      <w:r w:rsidRPr="002B40C3">
        <w:rPr>
          <w:rFonts w:ascii="Times New Roman" w:hAnsi="Times New Roman" w:hint="eastAsia"/>
          <w:bCs/>
          <w:kern w:val="2"/>
          <w:sz w:val="21"/>
          <w:szCs w:val="21"/>
          <w:lang w:eastAsia="ja-JP"/>
        </w:rPr>
        <w:t xml:space="preserve">例　</w:t>
      </w:r>
      <w:r w:rsidRPr="002B40C3">
        <w:rPr>
          <w:rFonts w:ascii="Times New Roman" w:hAnsi="Times New Roman" w:hint="eastAsia"/>
          <w:bCs/>
          <w:color w:val="0070C0"/>
          <w:kern w:val="2"/>
          <w:sz w:val="21"/>
          <w:szCs w:val="21"/>
          <w:lang w:eastAsia="ja-JP"/>
        </w:rPr>
        <w:t>（</w:t>
      </w:r>
      <w:r w:rsidR="002E4A56" w:rsidRPr="002B40C3">
        <w:rPr>
          <w:rFonts w:ascii="Times New Roman" w:hAnsi="Times New Roman" w:hint="eastAsia"/>
          <w:bCs/>
          <w:color w:val="0070C0"/>
          <w:kern w:val="2"/>
          <w:sz w:val="21"/>
          <w:szCs w:val="21"/>
          <w:lang w:eastAsia="ja-JP"/>
        </w:rPr>
        <w:t>◯◯群</w:t>
      </w:r>
      <w:r w:rsidRPr="002B40C3">
        <w:rPr>
          <w:rFonts w:ascii="Times New Roman" w:hAnsi="Times New Roman" w:hint="eastAsia"/>
          <w:bCs/>
          <w:color w:val="0070C0"/>
          <w:kern w:val="2"/>
          <w:sz w:val="21"/>
          <w:szCs w:val="21"/>
          <w:lang w:eastAsia="ja-JP"/>
        </w:rPr>
        <w:t>：</w:t>
      </w:r>
      <w:r w:rsidRPr="002B40C3">
        <w:rPr>
          <w:rFonts w:ascii="Times New Roman" w:hAnsi="Times New Roman"/>
          <w:bCs/>
          <w:color w:val="0070C0"/>
          <w:kern w:val="2"/>
          <w:sz w:val="21"/>
          <w:szCs w:val="21"/>
          <w:lang w:eastAsia="ja-JP"/>
        </w:rPr>
        <w:t>X</w:t>
      </w:r>
      <w:r w:rsidRPr="002B40C3">
        <w:rPr>
          <w:rFonts w:ascii="Times New Roman" w:hAnsi="Times New Roman" w:hint="eastAsia"/>
          <w:bCs/>
          <w:color w:val="0070C0"/>
          <w:kern w:val="2"/>
          <w:sz w:val="21"/>
          <w:szCs w:val="21"/>
          <w:lang w:eastAsia="ja-JP"/>
        </w:rPr>
        <w:t>例、</w:t>
      </w:r>
      <w:r w:rsidR="002E4A56" w:rsidRPr="002B40C3">
        <w:rPr>
          <w:rFonts w:ascii="Times New Roman" w:hAnsi="Times New Roman" w:hint="eastAsia"/>
          <w:bCs/>
          <w:color w:val="0070C0"/>
          <w:kern w:val="2"/>
          <w:sz w:val="21"/>
          <w:szCs w:val="21"/>
          <w:lang w:eastAsia="ja-JP"/>
        </w:rPr>
        <w:t>●●群</w:t>
      </w:r>
      <w:r w:rsidRPr="002B40C3">
        <w:rPr>
          <w:rFonts w:ascii="Times New Roman" w:hAnsi="Times New Roman" w:hint="eastAsia"/>
          <w:bCs/>
          <w:color w:val="0070C0"/>
          <w:kern w:val="2"/>
          <w:sz w:val="21"/>
          <w:szCs w:val="21"/>
          <w:lang w:eastAsia="ja-JP"/>
        </w:rPr>
        <w:t>：</w:t>
      </w:r>
      <w:r w:rsidRPr="002B40C3">
        <w:rPr>
          <w:rFonts w:ascii="Times New Roman" w:hAnsi="Times New Roman"/>
          <w:bCs/>
          <w:color w:val="0070C0"/>
          <w:kern w:val="2"/>
          <w:sz w:val="21"/>
          <w:szCs w:val="21"/>
          <w:lang w:eastAsia="ja-JP"/>
        </w:rPr>
        <w:t>X</w:t>
      </w:r>
      <w:r w:rsidRPr="002B40C3">
        <w:rPr>
          <w:rFonts w:ascii="Times New Roman" w:hAnsi="Times New Roman" w:hint="eastAsia"/>
          <w:bCs/>
          <w:color w:val="0070C0"/>
          <w:kern w:val="2"/>
          <w:sz w:val="21"/>
          <w:szCs w:val="21"/>
          <w:lang w:eastAsia="ja-JP"/>
        </w:rPr>
        <w:t>例）</w:t>
      </w:r>
    </w:p>
    <w:p w14:paraId="042A1B70" w14:textId="77777777" w:rsidR="00851C8E" w:rsidRPr="002B40C3" w:rsidRDefault="00851C8E" w:rsidP="00E0307A">
      <w:pPr>
        <w:jc w:val="both"/>
        <w:rPr>
          <w:rFonts w:ascii="Times New Roman" w:hAnsi="Times New Roman"/>
          <w:bCs/>
          <w:kern w:val="2"/>
          <w:sz w:val="21"/>
          <w:szCs w:val="21"/>
          <w:lang w:eastAsia="ja-JP"/>
        </w:rPr>
      </w:pPr>
      <w:bookmarkStart w:id="129" w:name="_Hlk199410260"/>
    </w:p>
    <w:p w14:paraId="5E6B3881" w14:textId="77777777" w:rsidR="00851C8E" w:rsidRPr="002B40C3" w:rsidRDefault="00851C8E" w:rsidP="00E0307A">
      <w:pPr>
        <w:jc w:val="both"/>
        <w:rPr>
          <w:rFonts w:ascii="Times New Roman" w:hAnsi="Times New Roman"/>
          <w:bCs/>
          <w:kern w:val="2"/>
          <w:sz w:val="21"/>
          <w:szCs w:val="21"/>
          <w:lang w:eastAsia="ja-JP"/>
        </w:rPr>
      </w:pPr>
      <w:r w:rsidRPr="002B40C3">
        <w:rPr>
          <w:rFonts w:ascii="Times New Roman" w:hAnsi="Times New Roman" w:hint="eastAsia"/>
          <w:bCs/>
          <w:kern w:val="2"/>
          <w:sz w:val="21"/>
          <w:szCs w:val="21"/>
          <w:lang w:eastAsia="ja-JP"/>
        </w:rPr>
        <w:t>【設定根拠】</w:t>
      </w:r>
    </w:p>
    <w:bookmarkEnd w:id="128"/>
    <w:bookmarkEnd w:id="129"/>
    <w:p w14:paraId="376280EF" w14:textId="05CC403F" w:rsidR="00851C8E" w:rsidRPr="002B40C3" w:rsidRDefault="00851C8E" w:rsidP="00E0307A">
      <w:pPr>
        <w:ind w:firstLineChars="100" w:firstLine="210"/>
        <w:jc w:val="both"/>
        <w:rPr>
          <w:rFonts w:ascii="Times New Roman" w:hAnsi="Times New Roman"/>
          <w:bCs/>
          <w:color w:val="0070C0"/>
          <w:kern w:val="2"/>
          <w:sz w:val="21"/>
          <w:szCs w:val="21"/>
          <w:lang w:eastAsia="ja-JP"/>
        </w:rPr>
      </w:pPr>
      <w:r w:rsidRPr="002B40C3">
        <w:rPr>
          <w:rFonts w:ascii="Times New Roman" w:hAnsi="Times New Roman" w:hint="eastAsia"/>
          <w:bCs/>
          <w:color w:val="0070C0"/>
          <w:kern w:val="2"/>
          <w:sz w:val="21"/>
          <w:szCs w:val="21"/>
          <w:lang w:eastAsia="ja-JP"/>
        </w:rPr>
        <w:t>期待有効確率を</w:t>
      </w:r>
      <w:r w:rsidRPr="002B40C3">
        <w:rPr>
          <w:rFonts w:ascii="Times New Roman" w:hAnsi="Times New Roman"/>
          <w:bCs/>
          <w:color w:val="0070C0"/>
          <w:kern w:val="2"/>
          <w:sz w:val="21"/>
          <w:szCs w:val="21"/>
          <w:lang w:eastAsia="ja-JP"/>
        </w:rPr>
        <w:t>XX%</w:t>
      </w:r>
      <w:r w:rsidRPr="002B40C3">
        <w:rPr>
          <w:rFonts w:ascii="Times New Roman" w:hAnsi="Times New Roman" w:hint="eastAsia"/>
          <w:bCs/>
          <w:color w:val="0070C0"/>
          <w:kern w:val="2"/>
          <w:sz w:val="21"/>
          <w:szCs w:val="21"/>
          <w:lang w:eastAsia="ja-JP"/>
        </w:rPr>
        <w:t>、閾値有効確率を</w:t>
      </w:r>
      <w:r w:rsidRPr="002B40C3">
        <w:rPr>
          <w:rFonts w:ascii="Times New Roman" w:hAnsi="Times New Roman"/>
          <w:bCs/>
          <w:color w:val="0070C0"/>
          <w:kern w:val="2"/>
          <w:sz w:val="21"/>
          <w:szCs w:val="21"/>
          <w:lang w:eastAsia="ja-JP"/>
        </w:rPr>
        <w:t>XX%</w:t>
      </w:r>
      <w:r w:rsidRPr="002B40C3">
        <w:rPr>
          <w:rFonts w:ascii="Times New Roman" w:hAnsi="Times New Roman" w:hint="eastAsia"/>
          <w:bCs/>
          <w:color w:val="0070C0"/>
          <w:kern w:val="2"/>
          <w:sz w:val="21"/>
          <w:szCs w:val="21"/>
          <w:lang w:eastAsia="ja-JP"/>
        </w:rPr>
        <w:t>とし、有意水準</w:t>
      </w:r>
      <w:r w:rsidRPr="002B40C3">
        <w:rPr>
          <w:rFonts w:ascii="Times New Roman" w:hAnsi="Times New Roman"/>
          <w:bCs/>
          <w:color w:val="0070C0"/>
          <w:kern w:val="2"/>
          <w:sz w:val="21"/>
          <w:szCs w:val="21"/>
          <w:lang w:eastAsia="ja-JP"/>
        </w:rPr>
        <w:t>α=0.1</w:t>
      </w:r>
      <w:r w:rsidRPr="002B40C3">
        <w:rPr>
          <w:rFonts w:ascii="Times New Roman" w:hAnsi="Times New Roman" w:hint="eastAsia"/>
          <w:bCs/>
          <w:color w:val="0070C0"/>
          <w:kern w:val="2"/>
          <w:sz w:val="21"/>
          <w:szCs w:val="21"/>
          <w:lang w:eastAsia="ja-JP"/>
        </w:rPr>
        <w:t>の片側検定で検出力を</w:t>
      </w:r>
      <w:r w:rsidRPr="002B40C3">
        <w:rPr>
          <w:rFonts w:ascii="Times New Roman" w:hAnsi="Times New Roman"/>
          <w:bCs/>
          <w:color w:val="0070C0"/>
          <w:kern w:val="2"/>
          <w:sz w:val="21"/>
          <w:szCs w:val="21"/>
          <w:lang w:eastAsia="ja-JP"/>
        </w:rPr>
        <w:t>80%</w:t>
      </w:r>
      <w:r w:rsidRPr="002B40C3">
        <w:rPr>
          <w:rFonts w:ascii="Times New Roman" w:hAnsi="Times New Roman" w:hint="eastAsia"/>
          <w:bCs/>
          <w:color w:val="0070C0"/>
          <w:kern w:val="2"/>
          <w:sz w:val="21"/>
          <w:szCs w:val="21"/>
          <w:lang w:eastAsia="ja-JP"/>
        </w:rPr>
        <w:t>とするには、□□例の解析対象が必要である。なお、評価不能例を考慮して</w:t>
      </w:r>
      <w:r w:rsidR="002E4A56" w:rsidRPr="002B40C3">
        <w:rPr>
          <w:rFonts w:ascii="Times New Roman" w:hAnsi="Times New Roman" w:hint="eastAsia"/>
          <w:bCs/>
          <w:color w:val="0070C0"/>
          <w:kern w:val="2"/>
          <w:sz w:val="21"/>
          <w:szCs w:val="21"/>
          <w:lang w:eastAsia="ja-JP"/>
        </w:rPr>
        <w:t>、目標</w:t>
      </w:r>
      <w:r w:rsidRPr="002B40C3">
        <w:rPr>
          <w:rFonts w:ascii="Times New Roman" w:hAnsi="Times New Roman" w:hint="eastAsia"/>
          <w:bCs/>
          <w:color w:val="0070C0"/>
          <w:kern w:val="2"/>
          <w:sz w:val="21"/>
          <w:szCs w:val="21"/>
          <w:lang w:eastAsia="ja-JP"/>
        </w:rPr>
        <w:t>症例数を</w:t>
      </w:r>
      <w:r w:rsidRPr="002B40C3">
        <w:rPr>
          <w:rFonts w:ascii="Times New Roman" w:hAnsi="Times New Roman" w:cs="ＭＳ 明朝" w:hint="eastAsia"/>
          <w:bCs/>
          <w:color w:val="0070C0"/>
          <w:kern w:val="2"/>
          <w:sz w:val="21"/>
          <w:szCs w:val="21"/>
          <w:lang w:eastAsia="ja-JP"/>
        </w:rPr>
        <w:t>▽▽</w:t>
      </w:r>
      <w:r w:rsidRPr="002B40C3">
        <w:rPr>
          <w:rFonts w:ascii="Times New Roman" w:hAnsi="Times New Roman" w:hint="eastAsia"/>
          <w:bCs/>
          <w:color w:val="0070C0"/>
          <w:kern w:val="2"/>
          <w:sz w:val="21"/>
          <w:szCs w:val="21"/>
          <w:lang w:eastAsia="ja-JP"/>
        </w:rPr>
        <w:t>例とした。</w:t>
      </w:r>
    </w:p>
    <w:p w14:paraId="66F84F2F" w14:textId="77777777" w:rsidR="00851C8E" w:rsidRPr="002B40C3" w:rsidRDefault="00851C8E" w:rsidP="00E0307A">
      <w:pPr>
        <w:jc w:val="both"/>
        <w:rPr>
          <w:rFonts w:ascii="Times New Roman" w:hAnsi="Times New Roman"/>
          <w:bCs/>
          <w:kern w:val="2"/>
          <w:sz w:val="21"/>
          <w:szCs w:val="21"/>
          <w:lang w:eastAsia="ja-JP"/>
        </w:rPr>
      </w:pPr>
    </w:p>
    <w:p w14:paraId="5F0298E3" w14:textId="228DBD39" w:rsidR="00851C8E" w:rsidRPr="002B40C3" w:rsidRDefault="002E4A56" w:rsidP="00E0307A">
      <w:pPr>
        <w:widowControl/>
        <w:adjustRightInd w:val="0"/>
        <w:jc w:val="both"/>
        <w:textAlignment w:val="baseline"/>
        <w:outlineLvl w:val="1"/>
        <w:rPr>
          <w:rFonts w:ascii="Times New Roman" w:hAnsi="Times New Roman"/>
          <w:bCs/>
          <w:szCs w:val="21"/>
          <w:lang w:eastAsia="ja-JP"/>
        </w:rPr>
      </w:pPr>
      <w:bookmarkStart w:id="130" w:name="_Hlk96619884"/>
      <w:r w:rsidRPr="002B40C3">
        <w:rPr>
          <w:rFonts w:ascii="Times New Roman" w:hAnsi="Times New Roman"/>
          <w:bCs/>
          <w:szCs w:val="21"/>
          <w:lang w:eastAsia="ja-JP"/>
        </w:rPr>
        <w:t xml:space="preserve">5.3 </w:t>
      </w:r>
      <w:r w:rsidR="00851C8E" w:rsidRPr="002B40C3">
        <w:rPr>
          <w:rFonts w:ascii="Times New Roman" w:hAnsi="Times New Roman" w:hint="eastAsia"/>
          <w:bCs/>
          <w:szCs w:val="21"/>
          <w:lang w:eastAsia="ja-JP"/>
        </w:rPr>
        <w:t>統計解析手法</w:t>
      </w:r>
    </w:p>
    <w:bookmarkEnd w:id="130"/>
    <w:p w14:paraId="16024EB9" w14:textId="7C501663" w:rsidR="00851C8E" w:rsidRPr="002B40C3" w:rsidRDefault="002E4A56" w:rsidP="00E0307A">
      <w:pPr>
        <w:widowControl/>
        <w:adjustRightInd w:val="0"/>
        <w:jc w:val="both"/>
        <w:textAlignment w:val="baseline"/>
        <w:outlineLvl w:val="2"/>
        <w:rPr>
          <w:rFonts w:ascii="Times New Roman" w:hAnsi="Times New Roman"/>
          <w:bCs/>
          <w:sz w:val="21"/>
          <w:lang w:eastAsia="ja-JP"/>
        </w:rPr>
      </w:pPr>
      <w:r w:rsidRPr="002B40C3">
        <w:rPr>
          <w:rFonts w:ascii="Times New Roman" w:hAnsi="Times New Roman"/>
          <w:bCs/>
          <w:sz w:val="21"/>
          <w:lang w:eastAsia="ja-JP"/>
        </w:rPr>
        <w:t xml:space="preserve">5.3.1 </w:t>
      </w:r>
      <w:r w:rsidRPr="002B40C3">
        <w:rPr>
          <w:rFonts w:ascii="Times New Roman" w:hAnsi="Times New Roman" w:hint="eastAsia"/>
          <w:bCs/>
          <w:sz w:val="21"/>
          <w:lang w:eastAsia="ja-JP"/>
        </w:rPr>
        <w:t>研究対象</w:t>
      </w:r>
      <w:r w:rsidR="00851C8E" w:rsidRPr="002B40C3">
        <w:rPr>
          <w:rFonts w:ascii="Times New Roman" w:hAnsi="Times New Roman" w:hint="eastAsia"/>
          <w:bCs/>
          <w:sz w:val="21"/>
          <w:lang w:eastAsia="ja-JP"/>
        </w:rPr>
        <w:t>者の内訳</w:t>
      </w:r>
    </w:p>
    <w:p w14:paraId="7192BCB0" w14:textId="7C76E04B" w:rsidR="00851C8E" w:rsidRPr="002B40C3" w:rsidRDefault="00851C8E" w:rsidP="00E0307A">
      <w:pPr>
        <w:ind w:firstLineChars="100" w:firstLine="202"/>
        <w:jc w:val="both"/>
        <w:rPr>
          <w:rFonts w:ascii="Times New Roman" w:hAnsi="Times New Roman"/>
          <w:bCs/>
          <w:color w:val="0070C0"/>
          <w:spacing w:val="-4"/>
          <w:kern w:val="2"/>
          <w:sz w:val="21"/>
          <w:szCs w:val="21"/>
          <w:lang w:eastAsia="ja-JP"/>
        </w:rPr>
      </w:pPr>
      <w:bookmarkStart w:id="131" w:name="_Hlk200439754"/>
      <w:bookmarkStart w:id="132" w:name="_Hlk179534228"/>
      <w:r w:rsidRPr="002B40C3">
        <w:rPr>
          <w:rFonts w:ascii="Times New Roman" w:hAnsi="Times New Roman" w:hint="eastAsia"/>
          <w:bCs/>
          <w:color w:val="0070C0"/>
          <w:spacing w:val="-4"/>
          <w:kern w:val="2"/>
          <w:sz w:val="21"/>
          <w:szCs w:val="21"/>
          <w:lang w:eastAsia="ja-JP"/>
        </w:rPr>
        <w:t>全登録例を対象とする。</w:t>
      </w:r>
      <w:bookmarkEnd w:id="131"/>
    </w:p>
    <w:bookmarkEnd w:id="132"/>
    <w:p w14:paraId="115A842D" w14:textId="77777777" w:rsidR="00851C8E" w:rsidRPr="002B40C3" w:rsidRDefault="00851C8E" w:rsidP="00E0307A">
      <w:pPr>
        <w:jc w:val="both"/>
        <w:rPr>
          <w:rFonts w:ascii="Times New Roman" w:hAnsi="Times New Roman"/>
          <w:bCs/>
          <w:kern w:val="2"/>
          <w:sz w:val="21"/>
          <w:szCs w:val="21"/>
          <w:lang w:eastAsia="ja-JP"/>
        </w:rPr>
      </w:pPr>
    </w:p>
    <w:p w14:paraId="588D7089" w14:textId="616B957D" w:rsidR="00851C8E" w:rsidRPr="002B40C3" w:rsidRDefault="002E4A56" w:rsidP="00E0307A">
      <w:pPr>
        <w:widowControl/>
        <w:adjustRightInd w:val="0"/>
        <w:jc w:val="both"/>
        <w:textAlignment w:val="baseline"/>
        <w:outlineLvl w:val="2"/>
        <w:rPr>
          <w:rFonts w:ascii="Times New Roman" w:hAnsi="Times New Roman"/>
          <w:bCs/>
          <w:sz w:val="21"/>
          <w:lang w:eastAsia="ja-JP"/>
        </w:rPr>
      </w:pPr>
      <w:r w:rsidRPr="002B40C3">
        <w:rPr>
          <w:rFonts w:ascii="Times New Roman" w:hAnsi="Times New Roman"/>
          <w:bCs/>
          <w:sz w:val="21"/>
          <w:lang w:eastAsia="ja-JP"/>
        </w:rPr>
        <w:t xml:space="preserve">5.3.2 </w:t>
      </w:r>
      <w:r w:rsidRPr="002B40C3">
        <w:rPr>
          <w:rFonts w:ascii="Times New Roman" w:hAnsi="Times New Roman" w:hint="eastAsia"/>
          <w:bCs/>
          <w:sz w:val="21"/>
          <w:lang w:eastAsia="ja-JP"/>
        </w:rPr>
        <w:t>研究対象</w:t>
      </w:r>
      <w:r w:rsidR="00851C8E" w:rsidRPr="002B40C3">
        <w:rPr>
          <w:rFonts w:ascii="Times New Roman" w:hAnsi="Times New Roman" w:hint="eastAsia"/>
          <w:bCs/>
          <w:sz w:val="21"/>
          <w:lang w:eastAsia="ja-JP"/>
        </w:rPr>
        <w:t>者背景</w:t>
      </w:r>
    </w:p>
    <w:p w14:paraId="45232ED5" w14:textId="00F86573" w:rsidR="00851C8E" w:rsidRPr="002B40C3" w:rsidRDefault="002E4A56" w:rsidP="00E0307A">
      <w:pPr>
        <w:ind w:firstLineChars="100" w:firstLine="210"/>
        <w:jc w:val="both"/>
        <w:rPr>
          <w:rFonts w:ascii="Times New Roman" w:hAnsi="Times New Roman"/>
          <w:bCs/>
          <w:color w:val="0000FF"/>
          <w:kern w:val="2"/>
          <w:sz w:val="21"/>
          <w:szCs w:val="21"/>
          <w:lang w:eastAsia="ja-JP"/>
        </w:rPr>
      </w:pPr>
      <w:bookmarkStart w:id="133" w:name="_Hlk179534164"/>
      <w:r w:rsidRPr="002B40C3">
        <w:rPr>
          <w:rFonts w:ascii="Times New Roman" w:hAnsi="Times New Roman" w:hint="eastAsia"/>
          <w:bCs/>
          <w:color w:val="0070C0"/>
          <w:kern w:val="2"/>
          <w:sz w:val="21"/>
          <w:szCs w:val="21"/>
          <w:lang w:eastAsia="ja-JP"/>
        </w:rPr>
        <w:t>研究対象者</w:t>
      </w:r>
      <w:r w:rsidR="00851C8E" w:rsidRPr="002B40C3">
        <w:rPr>
          <w:rFonts w:ascii="Times New Roman" w:hAnsi="Times New Roman" w:hint="eastAsia"/>
          <w:bCs/>
          <w:color w:val="0070C0"/>
          <w:kern w:val="2"/>
          <w:sz w:val="21"/>
          <w:szCs w:val="21"/>
          <w:lang w:eastAsia="ja-JP"/>
        </w:rPr>
        <w:t>背景について、記述統計量を用いて群別に集計する。</w:t>
      </w:r>
    </w:p>
    <w:bookmarkEnd w:id="133"/>
    <w:p w14:paraId="71C86CE7" w14:textId="77777777" w:rsidR="00851C8E" w:rsidRPr="002B40C3" w:rsidRDefault="00851C8E" w:rsidP="00E0307A">
      <w:pPr>
        <w:jc w:val="both"/>
        <w:rPr>
          <w:rFonts w:ascii="Times New Roman" w:hAnsi="Times New Roman"/>
          <w:bCs/>
          <w:kern w:val="2"/>
          <w:sz w:val="21"/>
          <w:szCs w:val="21"/>
          <w:lang w:eastAsia="ja-JP"/>
        </w:rPr>
      </w:pPr>
    </w:p>
    <w:p w14:paraId="3106DDB8" w14:textId="42F37360" w:rsidR="00851C8E" w:rsidRPr="002B40C3" w:rsidRDefault="002E4A56" w:rsidP="00E0307A">
      <w:pPr>
        <w:widowControl/>
        <w:adjustRightInd w:val="0"/>
        <w:jc w:val="both"/>
        <w:textAlignment w:val="baseline"/>
        <w:outlineLvl w:val="2"/>
        <w:rPr>
          <w:rFonts w:ascii="Times New Roman" w:hAnsi="Times New Roman"/>
          <w:bCs/>
          <w:sz w:val="21"/>
          <w:lang w:eastAsia="ja-JP"/>
        </w:rPr>
      </w:pPr>
      <w:r w:rsidRPr="002B40C3">
        <w:rPr>
          <w:rFonts w:ascii="Times New Roman" w:hAnsi="Times New Roman"/>
          <w:bCs/>
          <w:sz w:val="21"/>
          <w:lang w:eastAsia="ja-JP"/>
        </w:rPr>
        <w:t xml:space="preserve">5.3.3 </w:t>
      </w:r>
      <w:r w:rsidR="00851C8E" w:rsidRPr="002B40C3">
        <w:rPr>
          <w:rFonts w:ascii="Times New Roman" w:hAnsi="Times New Roman" w:hint="eastAsia"/>
          <w:bCs/>
          <w:sz w:val="21"/>
          <w:lang w:eastAsia="ja-JP"/>
        </w:rPr>
        <w:t>主要評価項目</w:t>
      </w:r>
    </w:p>
    <w:tbl>
      <w:tblPr>
        <w:tblW w:w="850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8500"/>
      </w:tblGrid>
      <w:tr w:rsidR="00851C8E" w:rsidRPr="002B40C3" w14:paraId="68966CD6" w14:textId="77777777" w:rsidTr="00CB1AF9">
        <w:tc>
          <w:tcPr>
            <w:tcW w:w="8500" w:type="dxa"/>
            <w:tcBorders>
              <w:top w:val="single" w:sz="4" w:space="0" w:color="FF0000"/>
              <w:left w:val="single" w:sz="4" w:space="0" w:color="FF0000"/>
              <w:bottom w:val="single" w:sz="4" w:space="0" w:color="FF0000"/>
              <w:right w:val="single" w:sz="4" w:space="0" w:color="FF0000"/>
            </w:tcBorders>
            <w:hideMark/>
          </w:tcPr>
          <w:p w14:paraId="6F74A2CC" w14:textId="77777777" w:rsidR="00851C8E" w:rsidRPr="002B40C3" w:rsidRDefault="00851C8E" w:rsidP="00E0307A">
            <w:pPr>
              <w:pStyle w:val="a9"/>
              <w:numPr>
                <w:ilvl w:val="0"/>
                <w:numId w:val="65"/>
              </w:numPr>
              <w:ind w:leftChars="0"/>
              <w:rPr>
                <w:rFonts w:ascii="Times New Roman" w:hAnsi="Times New Roman"/>
                <w:bCs/>
                <w:color w:val="FF0000"/>
                <w:szCs w:val="21"/>
              </w:rPr>
            </w:pPr>
            <w:r w:rsidRPr="002B40C3">
              <w:rPr>
                <w:rFonts w:ascii="Times New Roman" w:hAnsi="Times New Roman" w:hint="eastAsia"/>
                <w:bCs/>
                <w:color w:val="FF0000"/>
                <w:szCs w:val="21"/>
              </w:rPr>
              <w:t>主要評価項目の評価を実施するための方法を記載すること。</w:t>
            </w:r>
          </w:p>
        </w:tc>
      </w:tr>
    </w:tbl>
    <w:p w14:paraId="6DDA29FA" w14:textId="77777777" w:rsidR="00851C8E" w:rsidRPr="002B40C3" w:rsidRDefault="00851C8E" w:rsidP="00E0307A">
      <w:pPr>
        <w:jc w:val="both"/>
        <w:rPr>
          <w:rFonts w:ascii="Times New Roman" w:hAnsi="Times New Roman"/>
          <w:bCs/>
          <w:kern w:val="2"/>
          <w:sz w:val="21"/>
          <w:szCs w:val="21"/>
          <w:lang w:eastAsia="ja-JP"/>
        </w:rPr>
      </w:pPr>
    </w:p>
    <w:p w14:paraId="65894CA9" w14:textId="44A5E124" w:rsidR="00851C8E" w:rsidRPr="002B40C3" w:rsidRDefault="002E4A56" w:rsidP="00E0307A">
      <w:pPr>
        <w:widowControl/>
        <w:adjustRightInd w:val="0"/>
        <w:jc w:val="both"/>
        <w:textAlignment w:val="baseline"/>
        <w:outlineLvl w:val="2"/>
        <w:rPr>
          <w:rFonts w:ascii="Times New Roman" w:hAnsi="Times New Roman"/>
          <w:bCs/>
          <w:sz w:val="21"/>
          <w:lang w:eastAsia="ja-JP"/>
        </w:rPr>
      </w:pPr>
      <w:r w:rsidRPr="002B40C3">
        <w:rPr>
          <w:rFonts w:ascii="Times New Roman" w:hAnsi="Times New Roman"/>
          <w:bCs/>
          <w:sz w:val="21"/>
          <w:lang w:eastAsia="ja-JP"/>
        </w:rPr>
        <w:t xml:space="preserve">5.3.4 </w:t>
      </w:r>
      <w:r w:rsidR="00851C8E" w:rsidRPr="002B40C3">
        <w:rPr>
          <w:rFonts w:ascii="Times New Roman" w:hAnsi="Times New Roman" w:hint="eastAsia"/>
          <w:bCs/>
          <w:sz w:val="21"/>
          <w:lang w:eastAsia="ja-JP"/>
        </w:rPr>
        <w:t>副次的評価項目</w:t>
      </w:r>
    </w:p>
    <w:tbl>
      <w:tblPr>
        <w:tblW w:w="850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8500"/>
      </w:tblGrid>
      <w:tr w:rsidR="00851C8E" w:rsidRPr="002B40C3" w14:paraId="6FBB2FBD" w14:textId="77777777" w:rsidTr="00CB1AF9">
        <w:tc>
          <w:tcPr>
            <w:tcW w:w="8500" w:type="dxa"/>
            <w:tcBorders>
              <w:top w:val="single" w:sz="4" w:space="0" w:color="FF0000"/>
              <w:left w:val="single" w:sz="4" w:space="0" w:color="FF0000"/>
              <w:bottom w:val="single" w:sz="4" w:space="0" w:color="FF0000"/>
              <w:right w:val="single" w:sz="4" w:space="0" w:color="FF0000"/>
            </w:tcBorders>
            <w:hideMark/>
          </w:tcPr>
          <w:p w14:paraId="5F4EDE83" w14:textId="77777777" w:rsidR="00851C8E" w:rsidRPr="002B40C3" w:rsidRDefault="00851C8E" w:rsidP="00E0307A">
            <w:pPr>
              <w:pStyle w:val="a9"/>
              <w:numPr>
                <w:ilvl w:val="0"/>
                <w:numId w:val="65"/>
              </w:numPr>
              <w:ind w:leftChars="0"/>
              <w:rPr>
                <w:rFonts w:ascii="Times New Roman" w:hAnsi="Times New Roman"/>
                <w:bCs/>
                <w:color w:val="FF0000"/>
                <w:szCs w:val="21"/>
              </w:rPr>
            </w:pPr>
            <w:r w:rsidRPr="002B40C3">
              <w:rPr>
                <w:rFonts w:ascii="Times New Roman" w:hAnsi="Times New Roman" w:hint="eastAsia"/>
                <w:bCs/>
                <w:color w:val="FF0000"/>
                <w:szCs w:val="21"/>
              </w:rPr>
              <w:lastRenderedPageBreak/>
              <w:t>各副次的評価項目について、評価を実施するための方法を記載すること。</w:t>
            </w:r>
          </w:p>
        </w:tc>
      </w:tr>
    </w:tbl>
    <w:p w14:paraId="7B2351EE" w14:textId="77777777" w:rsidR="00851C8E" w:rsidRPr="002B40C3" w:rsidRDefault="00851C8E" w:rsidP="00E0307A">
      <w:pPr>
        <w:jc w:val="both"/>
        <w:rPr>
          <w:rFonts w:ascii="Times New Roman" w:hAnsi="Times New Roman"/>
          <w:bCs/>
          <w:kern w:val="2"/>
          <w:sz w:val="21"/>
          <w:szCs w:val="21"/>
          <w:lang w:eastAsia="ja-JP"/>
        </w:rPr>
      </w:pPr>
    </w:p>
    <w:p w14:paraId="150B0370" w14:textId="184B2CB6" w:rsidR="00851C8E" w:rsidRPr="002B40C3" w:rsidRDefault="002E4A56" w:rsidP="00E0307A">
      <w:pPr>
        <w:widowControl/>
        <w:adjustRightInd w:val="0"/>
        <w:jc w:val="both"/>
        <w:textAlignment w:val="baseline"/>
        <w:outlineLvl w:val="2"/>
        <w:rPr>
          <w:rFonts w:ascii="Times New Roman" w:hAnsi="Times New Roman"/>
          <w:bCs/>
          <w:sz w:val="21"/>
          <w:lang w:eastAsia="ja-JP"/>
        </w:rPr>
      </w:pPr>
      <w:r w:rsidRPr="002B40C3">
        <w:rPr>
          <w:rFonts w:ascii="Times New Roman" w:hAnsi="Times New Roman"/>
          <w:bCs/>
          <w:sz w:val="21"/>
          <w:lang w:eastAsia="ja-JP"/>
        </w:rPr>
        <w:t xml:space="preserve">5.3.5 </w:t>
      </w:r>
      <w:r w:rsidR="00851C8E" w:rsidRPr="002B40C3">
        <w:rPr>
          <w:rFonts w:ascii="Times New Roman" w:hAnsi="Times New Roman" w:hint="eastAsia"/>
          <w:bCs/>
          <w:sz w:val="21"/>
          <w:lang w:eastAsia="ja-JP"/>
        </w:rPr>
        <w:t>安全性評価項目（有害事象発現割合</w:t>
      </w:r>
      <w:r w:rsidR="00712A6A" w:rsidRPr="002B40C3">
        <w:rPr>
          <w:rFonts w:ascii="Times New Roman" w:hAnsi="Times New Roman" w:hint="eastAsia"/>
          <w:bCs/>
          <w:sz w:val="21"/>
          <w:lang w:eastAsia="ja-JP"/>
        </w:rPr>
        <w:t>及び</w:t>
      </w:r>
      <w:r w:rsidR="00851C8E" w:rsidRPr="002B40C3">
        <w:rPr>
          <w:rFonts w:ascii="Times New Roman" w:hAnsi="Times New Roman" w:hint="eastAsia"/>
          <w:bCs/>
          <w:sz w:val="21"/>
          <w:lang w:eastAsia="ja-JP"/>
        </w:rPr>
        <w:t>その重症度）</w:t>
      </w:r>
    </w:p>
    <w:p w14:paraId="628F896C" w14:textId="77777777" w:rsidR="00851C8E" w:rsidRPr="002B40C3" w:rsidRDefault="00851C8E" w:rsidP="00E0307A">
      <w:pPr>
        <w:ind w:firstLineChars="100" w:firstLine="210"/>
        <w:jc w:val="both"/>
        <w:rPr>
          <w:rFonts w:ascii="Times New Roman" w:hAnsi="Times New Roman"/>
          <w:bCs/>
          <w:color w:val="FF0000"/>
          <w:kern w:val="2"/>
          <w:sz w:val="21"/>
          <w:szCs w:val="21"/>
          <w:lang w:val="it-IT" w:eastAsia="ja-JP"/>
        </w:rPr>
      </w:pPr>
      <w:r w:rsidRPr="002B40C3">
        <w:rPr>
          <w:rFonts w:ascii="Times New Roman" w:hAnsi="Times New Roman" w:hint="eastAsia"/>
          <w:bCs/>
          <w:color w:val="FF0000"/>
          <w:kern w:val="2"/>
          <w:sz w:val="21"/>
          <w:szCs w:val="21"/>
          <w:lang w:eastAsia="ja-JP"/>
        </w:rPr>
        <w:t>安全性の評価が主要評価項目ではない場合の例）</w:t>
      </w:r>
    </w:p>
    <w:p w14:paraId="3797D4BE" w14:textId="359A7885" w:rsidR="00851C8E" w:rsidRPr="002B40C3" w:rsidRDefault="00851C8E" w:rsidP="00E0307A">
      <w:pPr>
        <w:ind w:firstLineChars="100" w:firstLine="210"/>
        <w:jc w:val="both"/>
        <w:rPr>
          <w:rFonts w:ascii="Times New Roman" w:hAnsi="Times New Roman"/>
          <w:bCs/>
          <w:color w:val="0070C0"/>
          <w:kern w:val="2"/>
          <w:sz w:val="21"/>
          <w:szCs w:val="21"/>
          <w:lang w:eastAsia="ja-JP"/>
        </w:rPr>
      </w:pPr>
      <w:bookmarkStart w:id="134" w:name="_Hlk207098674"/>
      <w:r w:rsidRPr="002B40C3">
        <w:rPr>
          <w:rFonts w:ascii="Times New Roman" w:hAnsi="Times New Roman" w:hint="eastAsia"/>
          <w:bCs/>
          <w:color w:val="0070C0"/>
          <w:kern w:val="2"/>
          <w:sz w:val="21"/>
          <w:szCs w:val="21"/>
          <w:lang w:eastAsia="ja-JP"/>
        </w:rPr>
        <w:t>投与群別に有害事象の発生頻度</w:t>
      </w:r>
      <w:r w:rsidR="00712A6A" w:rsidRPr="002B40C3">
        <w:rPr>
          <w:rFonts w:ascii="Times New Roman" w:hAnsi="Times New Roman" w:hint="eastAsia"/>
          <w:bCs/>
          <w:color w:val="0070C0"/>
          <w:kern w:val="2"/>
          <w:sz w:val="21"/>
          <w:szCs w:val="21"/>
          <w:lang w:eastAsia="ja-JP"/>
        </w:rPr>
        <w:t>及び</w:t>
      </w:r>
      <w:r w:rsidRPr="002B40C3">
        <w:rPr>
          <w:rFonts w:ascii="Times New Roman" w:hAnsi="Times New Roman" w:hint="eastAsia"/>
          <w:bCs/>
          <w:color w:val="0070C0"/>
          <w:kern w:val="2"/>
          <w:sz w:val="21"/>
          <w:szCs w:val="21"/>
          <w:lang w:eastAsia="ja-JP"/>
        </w:rPr>
        <w:t>発生割合を</w:t>
      </w:r>
      <w:r w:rsidR="009A032D">
        <w:rPr>
          <w:rFonts w:ascii="Times New Roman" w:hAnsi="Times New Roman" w:hint="eastAsia"/>
          <w:bCs/>
          <w:color w:val="0070C0"/>
          <w:kern w:val="2"/>
          <w:sz w:val="21"/>
          <w:szCs w:val="21"/>
          <w:lang w:eastAsia="ja-JP"/>
        </w:rPr>
        <w:t>評価す</w:t>
      </w:r>
      <w:r w:rsidRPr="002B40C3">
        <w:rPr>
          <w:rFonts w:ascii="Times New Roman" w:hAnsi="Times New Roman" w:hint="eastAsia"/>
          <w:bCs/>
          <w:color w:val="0070C0"/>
          <w:kern w:val="2"/>
          <w:sz w:val="21"/>
          <w:szCs w:val="21"/>
          <w:lang w:eastAsia="ja-JP"/>
        </w:rPr>
        <w:t>る。また、有害事象の種類別・重症度別の発生件数</w:t>
      </w:r>
      <w:r w:rsidR="00712A6A" w:rsidRPr="002B40C3">
        <w:rPr>
          <w:rFonts w:ascii="Times New Roman" w:hAnsi="Times New Roman" w:hint="eastAsia"/>
          <w:bCs/>
          <w:color w:val="0070C0"/>
          <w:kern w:val="2"/>
          <w:sz w:val="21"/>
          <w:szCs w:val="21"/>
          <w:lang w:eastAsia="ja-JP"/>
        </w:rPr>
        <w:t>及び</w:t>
      </w:r>
      <w:r w:rsidRPr="002B40C3">
        <w:rPr>
          <w:rFonts w:ascii="Times New Roman" w:hAnsi="Times New Roman" w:hint="eastAsia"/>
          <w:bCs/>
          <w:color w:val="0070C0"/>
          <w:kern w:val="2"/>
          <w:sz w:val="21"/>
          <w:szCs w:val="21"/>
          <w:lang w:eastAsia="ja-JP"/>
        </w:rPr>
        <w:t>発生例数を</w:t>
      </w:r>
      <w:r w:rsidR="009A032D" w:rsidRPr="009A032D">
        <w:rPr>
          <w:rFonts w:ascii="Times New Roman" w:hAnsi="Times New Roman" w:hint="eastAsia"/>
          <w:bCs/>
          <w:color w:val="0070C0"/>
          <w:kern w:val="2"/>
          <w:sz w:val="21"/>
          <w:szCs w:val="21"/>
          <w:lang w:eastAsia="ja-JP"/>
        </w:rPr>
        <w:t>集計</w:t>
      </w:r>
      <w:r w:rsidRPr="002B40C3">
        <w:rPr>
          <w:rFonts w:ascii="Times New Roman" w:hAnsi="Times New Roman" w:hint="eastAsia"/>
          <w:bCs/>
          <w:color w:val="0070C0"/>
          <w:kern w:val="2"/>
          <w:sz w:val="21"/>
          <w:szCs w:val="21"/>
          <w:lang w:eastAsia="ja-JP"/>
        </w:rPr>
        <w:t>す</w:t>
      </w:r>
      <w:r w:rsidR="009A032D">
        <w:rPr>
          <w:rFonts w:ascii="Times New Roman" w:hAnsi="Times New Roman" w:hint="eastAsia"/>
          <w:bCs/>
          <w:color w:val="0070C0"/>
          <w:kern w:val="2"/>
          <w:sz w:val="21"/>
          <w:szCs w:val="21"/>
          <w:lang w:eastAsia="ja-JP"/>
        </w:rPr>
        <w:t>る</w:t>
      </w:r>
      <w:r w:rsidRPr="002B40C3">
        <w:rPr>
          <w:rFonts w:ascii="Times New Roman" w:hAnsi="Times New Roman" w:hint="eastAsia"/>
          <w:bCs/>
          <w:color w:val="0070C0"/>
          <w:kern w:val="2"/>
          <w:sz w:val="21"/>
          <w:szCs w:val="21"/>
          <w:lang w:eastAsia="ja-JP"/>
        </w:rPr>
        <w:t>。さらに、事象名、発現日、転帰日、持続期間、転帰、重症度、重篤度、因果関係を</w:t>
      </w:r>
      <w:bookmarkStart w:id="135" w:name="_Hlk205540125"/>
      <w:r w:rsidR="009A032D">
        <w:rPr>
          <w:rFonts w:ascii="Times New Roman" w:hAnsi="Times New Roman" w:hint="eastAsia"/>
          <w:bCs/>
          <w:color w:val="0070C0"/>
          <w:kern w:val="2"/>
          <w:sz w:val="21"/>
          <w:szCs w:val="21"/>
          <w:lang w:eastAsia="ja-JP"/>
        </w:rPr>
        <w:t>研究対象者毎に記録し、安全性を評価する</w:t>
      </w:r>
      <w:bookmarkEnd w:id="135"/>
      <w:r w:rsidRPr="002B40C3">
        <w:rPr>
          <w:rFonts w:ascii="Times New Roman" w:hAnsi="Times New Roman" w:hint="eastAsia"/>
          <w:bCs/>
          <w:color w:val="0070C0"/>
          <w:kern w:val="2"/>
          <w:sz w:val="21"/>
          <w:szCs w:val="21"/>
          <w:lang w:eastAsia="ja-JP"/>
        </w:rPr>
        <w:t>。</w:t>
      </w:r>
    </w:p>
    <w:bookmarkEnd w:id="134"/>
    <w:p w14:paraId="04D13111" w14:textId="77777777" w:rsidR="00851C8E" w:rsidRPr="002B40C3" w:rsidRDefault="00851C8E" w:rsidP="00E0307A">
      <w:pPr>
        <w:jc w:val="both"/>
        <w:rPr>
          <w:rFonts w:ascii="Times New Roman" w:hAnsi="Times New Roman"/>
          <w:bCs/>
          <w:kern w:val="2"/>
          <w:sz w:val="21"/>
          <w:szCs w:val="21"/>
          <w:lang w:val="it-IT" w:eastAsia="ja-JP"/>
        </w:rPr>
      </w:pPr>
    </w:p>
    <w:p w14:paraId="6853FC04" w14:textId="17E10F63" w:rsidR="00851C8E" w:rsidRPr="002B40C3" w:rsidRDefault="002E4A56" w:rsidP="00E0307A">
      <w:pPr>
        <w:widowControl/>
        <w:adjustRightInd w:val="0"/>
        <w:jc w:val="both"/>
        <w:textAlignment w:val="baseline"/>
        <w:outlineLvl w:val="2"/>
        <w:rPr>
          <w:rFonts w:ascii="Times New Roman" w:hAnsi="Times New Roman"/>
          <w:bCs/>
          <w:sz w:val="21"/>
          <w:lang w:eastAsia="ja-JP"/>
        </w:rPr>
      </w:pPr>
      <w:r w:rsidRPr="002B40C3">
        <w:rPr>
          <w:rFonts w:ascii="Times New Roman" w:hAnsi="Times New Roman"/>
          <w:bCs/>
          <w:sz w:val="21"/>
          <w:lang w:eastAsia="ja-JP"/>
        </w:rPr>
        <w:t xml:space="preserve">5.3.6 </w:t>
      </w:r>
      <w:r w:rsidR="00851C8E" w:rsidRPr="002B40C3">
        <w:rPr>
          <w:rFonts w:ascii="Times New Roman" w:hAnsi="Times New Roman" w:hint="eastAsia"/>
          <w:bCs/>
          <w:sz w:val="21"/>
          <w:lang w:eastAsia="ja-JP"/>
        </w:rPr>
        <w:t>探索的評価項目</w:t>
      </w:r>
    </w:p>
    <w:tbl>
      <w:tblPr>
        <w:tblW w:w="850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8500"/>
      </w:tblGrid>
      <w:tr w:rsidR="00851C8E" w:rsidRPr="002B40C3" w14:paraId="5FB2F344" w14:textId="77777777" w:rsidTr="00CB1AF9">
        <w:tc>
          <w:tcPr>
            <w:tcW w:w="8500" w:type="dxa"/>
            <w:tcBorders>
              <w:top w:val="single" w:sz="4" w:space="0" w:color="FF0000"/>
              <w:left w:val="single" w:sz="4" w:space="0" w:color="FF0000"/>
              <w:bottom w:val="single" w:sz="4" w:space="0" w:color="FF0000"/>
              <w:right w:val="single" w:sz="4" w:space="0" w:color="FF0000"/>
            </w:tcBorders>
            <w:hideMark/>
          </w:tcPr>
          <w:p w14:paraId="78F8110C" w14:textId="3AF48D96" w:rsidR="00851C8E" w:rsidRPr="002B40C3" w:rsidRDefault="00851C8E" w:rsidP="00E0307A">
            <w:pPr>
              <w:pStyle w:val="a9"/>
              <w:numPr>
                <w:ilvl w:val="0"/>
                <w:numId w:val="65"/>
              </w:numPr>
              <w:ind w:leftChars="0"/>
              <w:rPr>
                <w:rFonts w:ascii="Times New Roman" w:hAnsi="Times New Roman"/>
                <w:bCs/>
                <w:color w:val="FF0000"/>
                <w:szCs w:val="21"/>
              </w:rPr>
            </w:pPr>
            <w:r w:rsidRPr="002B40C3">
              <w:rPr>
                <w:rFonts w:ascii="Times New Roman" w:hAnsi="Times New Roman" w:hint="eastAsia"/>
                <w:bCs/>
                <w:color w:val="FF0000"/>
                <w:szCs w:val="21"/>
              </w:rPr>
              <w:t>探索的評価項目</w:t>
            </w:r>
            <w:r w:rsidR="00022FB3" w:rsidRPr="002B40C3">
              <w:rPr>
                <w:rFonts w:ascii="Times New Roman" w:hAnsi="Times New Roman" w:hint="eastAsia"/>
                <w:bCs/>
                <w:color w:val="FF0000"/>
                <w:szCs w:val="21"/>
              </w:rPr>
              <w:t>が設定されている場合、その</w:t>
            </w:r>
            <w:r w:rsidRPr="002B40C3">
              <w:rPr>
                <w:rFonts w:ascii="Times New Roman" w:hAnsi="Times New Roman" w:hint="eastAsia"/>
                <w:bCs/>
                <w:color w:val="FF0000"/>
                <w:szCs w:val="21"/>
              </w:rPr>
              <w:t>解析</w:t>
            </w:r>
            <w:r w:rsidR="00022FB3" w:rsidRPr="002B40C3">
              <w:rPr>
                <w:rFonts w:ascii="Times New Roman" w:hAnsi="Times New Roman" w:hint="eastAsia"/>
                <w:bCs/>
                <w:color w:val="FF0000"/>
                <w:szCs w:val="21"/>
              </w:rPr>
              <w:t>方法</w:t>
            </w:r>
            <w:r w:rsidRPr="002B40C3">
              <w:rPr>
                <w:rFonts w:ascii="Times New Roman" w:hAnsi="Times New Roman" w:hint="eastAsia"/>
                <w:bCs/>
                <w:color w:val="FF0000"/>
                <w:szCs w:val="21"/>
              </w:rPr>
              <w:t>について記載すること。</w:t>
            </w:r>
          </w:p>
        </w:tc>
      </w:tr>
    </w:tbl>
    <w:p w14:paraId="28AA1FBA" w14:textId="77777777" w:rsidR="00710564" w:rsidRPr="002B40C3" w:rsidRDefault="00710564" w:rsidP="00E0307A">
      <w:pPr>
        <w:widowControl/>
        <w:jc w:val="both"/>
        <w:rPr>
          <w:rFonts w:ascii="Times New Roman" w:hAnsi="Times New Roman" w:cs="メイリオ"/>
          <w:sz w:val="24"/>
          <w:szCs w:val="24"/>
          <w:lang w:eastAsia="ja-JP"/>
        </w:rPr>
      </w:pPr>
    </w:p>
    <w:p w14:paraId="3FC6E0B3" w14:textId="2F0E9540" w:rsidR="005A281A" w:rsidRPr="002B40C3" w:rsidRDefault="00F778B0" w:rsidP="00E0307A">
      <w:pPr>
        <w:widowControl/>
        <w:jc w:val="both"/>
        <w:outlineLvl w:val="0"/>
        <w:rPr>
          <w:rFonts w:ascii="Times New Roman" w:hAnsi="Times New Roman" w:cs="メイリオ"/>
          <w:sz w:val="24"/>
          <w:szCs w:val="24"/>
          <w:lang w:eastAsia="ja-JP"/>
        </w:rPr>
      </w:pPr>
      <w:r w:rsidRPr="002B40C3">
        <w:rPr>
          <w:rFonts w:ascii="Times New Roman" w:hAnsi="Times New Roman" w:cs="メイリオ"/>
          <w:sz w:val="24"/>
          <w:szCs w:val="24"/>
          <w:lang w:eastAsia="ja-JP"/>
        </w:rPr>
        <w:t>6</w:t>
      </w:r>
      <w:r w:rsidR="0087305C" w:rsidRPr="002B40C3">
        <w:rPr>
          <w:rFonts w:ascii="Times New Roman" w:hAnsi="Times New Roman" w:cs="メイリオ"/>
          <w:sz w:val="24"/>
          <w:szCs w:val="24"/>
          <w:lang w:eastAsia="ja-JP"/>
        </w:rPr>
        <w:t xml:space="preserve">. </w:t>
      </w:r>
      <w:r w:rsidR="005A281A" w:rsidRPr="002B40C3">
        <w:rPr>
          <w:rFonts w:ascii="Times New Roman" w:hAnsi="Times New Roman" w:cs="メイリオ" w:hint="eastAsia"/>
          <w:sz w:val="24"/>
          <w:szCs w:val="24"/>
          <w:lang w:eastAsia="ja-JP"/>
        </w:rPr>
        <w:t>インフォームド・コンセントを受ける手</w:t>
      </w:r>
      <w:bookmarkStart w:id="136" w:name="_Hlk72940194"/>
      <w:r w:rsidR="005A281A" w:rsidRPr="002B40C3">
        <w:rPr>
          <w:rFonts w:ascii="Times New Roman" w:hAnsi="Times New Roman" w:cs="メイリオ" w:hint="eastAsia"/>
          <w:sz w:val="24"/>
          <w:szCs w:val="24"/>
          <w:lang w:eastAsia="ja-JP"/>
        </w:rPr>
        <w:t>続</w:t>
      </w:r>
      <w:bookmarkEnd w:id="136"/>
    </w:p>
    <w:tbl>
      <w:tblPr>
        <w:tblW w:w="5000" w:type="pct"/>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8494"/>
      </w:tblGrid>
      <w:tr w:rsidR="00FC4224" w:rsidRPr="002B40C3" w14:paraId="419BBF79" w14:textId="77777777" w:rsidTr="0071038B">
        <w:tc>
          <w:tcPr>
            <w:tcW w:w="5000" w:type="pct"/>
            <w:tcBorders>
              <w:top w:val="single" w:sz="4" w:space="0" w:color="FF0000"/>
              <w:left w:val="single" w:sz="4" w:space="0" w:color="FF0000"/>
              <w:bottom w:val="single" w:sz="4" w:space="0" w:color="FF0000"/>
              <w:right w:val="single" w:sz="4" w:space="0" w:color="FF0000"/>
            </w:tcBorders>
            <w:hideMark/>
          </w:tcPr>
          <w:p w14:paraId="7933B53D" w14:textId="77777777" w:rsidR="00FC4224" w:rsidRPr="002B40C3" w:rsidRDefault="00FC4224" w:rsidP="00E0307A">
            <w:pPr>
              <w:pStyle w:val="a9"/>
              <w:numPr>
                <w:ilvl w:val="0"/>
                <w:numId w:val="66"/>
              </w:numPr>
              <w:ind w:leftChars="0"/>
              <w:rPr>
                <w:rFonts w:ascii="Times New Roman" w:hAnsi="Times New Roman"/>
                <w:bCs/>
                <w:color w:val="FF0000"/>
                <w:szCs w:val="21"/>
              </w:rPr>
            </w:pPr>
            <w:bookmarkStart w:id="137" w:name="_Hlk97032679"/>
            <w:r w:rsidRPr="002B40C3">
              <w:rPr>
                <w:rFonts w:ascii="Times New Roman" w:hAnsi="Times New Roman" w:hint="eastAsia"/>
                <w:bCs/>
                <w:color w:val="FF0000"/>
                <w:szCs w:val="21"/>
              </w:rPr>
              <w:t>インフォームド・コンセントを受ける場合には、説明及び同意に関する事項を含めて記載すること。</w:t>
            </w:r>
          </w:p>
          <w:p w14:paraId="0D759774" w14:textId="77777777" w:rsidR="00FC4224" w:rsidRPr="002B40C3" w:rsidRDefault="00FC4224" w:rsidP="00E0307A">
            <w:pPr>
              <w:pStyle w:val="a9"/>
              <w:numPr>
                <w:ilvl w:val="0"/>
                <w:numId w:val="66"/>
              </w:numPr>
              <w:ind w:leftChars="0"/>
              <w:rPr>
                <w:rFonts w:ascii="Times New Roman" w:hAnsi="Times New Roman"/>
                <w:bCs/>
                <w:color w:val="FF0000"/>
                <w:szCs w:val="21"/>
              </w:rPr>
            </w:pPr>
            <w:r w:rsidRPr="002B40C3">
              <w:rPr>
                <w:rFonts w:ascii="Times New Roman" w:hAnsi="Times New Roman" w:hint="eastAsia"/>
                <w:bCs/>
                <w:color w:val="FF0000"/>
                <w:szCs w:val="21"/>
              </w:rPr>
              <w:t>代諾者等からインフォームド・コンセントを受ける場合には、研究対象者ではなく代諾者等からインフォームド・コンセントを受ける理由、代諾者等の選定方針、及び代諾者等への説明事項について記載すること。なお、代諾者等の選定方針については、一般的には、①（研究対象者が未成年者である場合）親権者並びに未成年後見人、②研究対象者の配偶者、父母、兄弟姉妹、子・孫、祖父母、同居の親族並びにそれら近親者に準ずると考えられる者（未成年者を除く。）又は③研究対象者の代理人（代理権を付与された任意後見人を含む。）の中から選定することを基本とする。</w:t>
            </w:r>
          </w:p>
          <w:p w14:paraId="07425237" w14:textId="77777777" w:rsidR="00FC4224" w:rsidRPr="002B40C3" w:rsidRDefault="00FC4224" w:rsidP="00E0307A">
            <w:pPr>
              <w:pStyle w:val="a9"/>
              <w:numPr>
                <w:ilvl w:val="0"/>
                <w:numId w:val="66"/>
              </w:numPr>
              <w:ind w:leftChars="0"/>
              <w:rPr>
                <w:rFonts w:ascii="Times New Roman" w:hAnsi="Times New Roman"/>
                <w:bCs/>
                <w:color w:val="FF0000"/>
                <w:szCs w:val="21"/>
              </w:rPr>
            </w:pPr>
            <w:r w:rsidRPr="002B40C3">
              <w:rPr>
                <w:rFonts w:ascii="Times New Roman" w:hAnsi="Times New Roman" w:hint="eastAsia"/>
                <w:bCs/>
                <w:color w:val="FF0000"/>
                <w:szCs w:val="21"/>
              </w:rPr>
              <w:t>研究対象者が研究を実施されることに関する判断能力を欠くと判断される場合には、代諾者からインフォームド・コンセントを受ける。その上で、研究対象者が自らの意向を表することができると判断されるときは、当該研究対象者からインフォームド・アセントを得るよう努めなければならない。</w:t>
            </w:r>
          </w:p>
          <w:p w14:paraId="000CD6C8" w14:textId="52E89679" w:rsidR="00FC4224" w:rsidRPr="002B40C3" w:rsidRDefault="0073046A" w:rsidP="00E0307A">
            <w:pPr>
              <w:pStyle w:val="a9"/>
              <w:numPr>
                <w:ilvl w:val="0"/>
                <w:numId w:val="66"/>
              </w:numPr>
              <w:ind w:leftChars="0"/>
              <w:rPr>
                <w:rFonts w:ascii="Times New Roman" w:hAnsi="Times New Roman"/>
                <w:bCs/>
                <w:color w:val="FF0000"/>
                <w:szCs w:val="21"/>
              </w:rPr>
            </w:pPr>
            <w:r w:rsidRPr="002B40C3">
              <w:rPr>
                <w:rFonts w:ascii="Times New Roman" w:hAnsi="Times New Roman" w:hint="eastAsia"/>
                <w:bCs/>
                <w:color w:val="FF0000"/>
                <w:szCs w:val="21"/>
              </w:rPr>
              <w:t>予め</w:t>
            </w:r>
            <w:r w:rsidR="00FC4224" w:rsidRPr="002B40C3">
              <w:rPr>
                <w:rFonts w:ascii="Times New Roman" w:hAnsi="Times New Roman" w:hint="eastAsia"/>
                <w:bCs/>
                <w:color w:val="FF0000"/>
                <w:szCs w:val="21"/>
              </w:rPr>
              <w:t>研究計画書に定めるところにより、次に掲げる要件の全てに該当すると判断したときは、研究対象者等の同意を受けずに研究を実施することができる。ただし、当該研究を実施した場合には、速やかに、説明事項を記載した文書又は電磁的方法によりインフォームド・コンセントの手続を行う旨を記載すること。</w:t>
            </w:r>
          </w:p>
          <w:p w14:paraId="07985F92" w14:textId="77777777" w:rsidR="00FC4224" w:rsidRPr="002B40C3" w:rsidRDefault="00FC4224" w:rsidP="00E0307A">
            <w:pPr>
              <w:numPr>
                <w:ilvl w:val="5"/>
                <w:numId w:val="10"/>
              </w:numPr>
              <w:ind w:leftChars="200" w:left="860"/>
              <w:jc w:val="both"/>
              <w:rPr>
                <w:rFonts w:ascii="Times New Roman" w:hAnsi="Times New Roman"/>
                <w:bCs/>
                <w:color w:val="FF0000"/>
                <w:kern w:val="2"/>
                <w:sz w:val="21"/>
                <w:szCs w:val="21"/>
                <w:lang w:eastAsia="ja-JP"/>
              </w:rPr>
            </w:pPr>
            <w:r w:rsidRPr="002B40C3">
              <w:rPr>
                <w:rFonts w:ascii="Times New Roman" w:hAnsi="Times New Roman" w:hint="eastAsia"/>
                <w:bCs/>
                <w:color w:val="FF0000"/>
                <w:kern w:val="2"/>
                <w:sz w:val="21"/>
                <w:szCs w:val="21"/>
                <w:lang w:eastAsia="ja-JP"/>
              </w:rPr>
              <w:t>研究対象者に緊急かつ明白な生命の危機が生じていること。</w:t>
            </w:r>
          </w:p>
          <w:p w14:paraId="7B971E42" w14:textId="77777777" w:rsidR="00FC4224" w:rsidRPr="002B40C3" w:rsidRDefault="00FC4224" w:rsidP="00E0307A">
            <w:pPr>
              <w:numPr>
                <w:ilvl w:val="0"/>
                <w:numId w:val="10"/>
              </w:numPr>
              <w:ind w:leftChars="200" w:left="860"/>
              <w:jc w:val="both"/>
              <w:rPr>
                <w:rFonts w:ascii="Times New Roman" w:hAnsi="Times New Roman"/>
                <w:bCs/>
                <w:color w:val="FF0000"/>
                <w:kern w:val="2"/>
                <w:sz w:val="21"/>
                <w:szCs w:val="21"/>
                <w:lang w:eastAsia="ja-JP"/>
              </w:rPr>
            </w:pPr>
            <w:r w:rsidRPr="002B40C3">
              <w:rPr>
                <w:rFonts w:ascii="Times New Roman" w:hAnsi="Times New Roman" w:hint="eastAsia"/>
                <w:bCs/>
                <w:color w:val="FF0000"/>
                <w:kern w:val="2"/>
                <w:sz w:val="21"/>
                <w:szCs w:val="21"/>
                <w:lang w:eastAsia="ja-JP"/>
              </w:rPr>
              <w:t>介入を行う研究の場合には、通常の診療では十分な効果が期待できず、研究の実施により研究対象者の生命の危機が回避できる可能性が十分にあると認められること。</w:t>
            </w:r>
          </w:p>
          <w:p w14:paraId="6F70B6A4" w14:textId="77777777" w:rsidR="00FC4224" w:rsidRPr="002B40C3" w:rsidRDefault="00FC4224" w:rsidP="00E0307A">
            <w:pPr>
              <w:numPr>
                <w:ilvl w:val="0"/>
                <w:numId w:val="10"/>
              </w:numPr>
              <w:ind w:leftChars="200" w:left="860"/>
              <w:jc w:val="both"/>
              <w:rPr>
                <w:rFonts w:ascii="Times New Roman" w:hAnsi="Times New Roman"/>
                <w:bCs/>
                <w:color w:val="FF0000"/>
                <w:kern w:val="2"/>
                <w:sz w:val="21"/>
                <w:szCs w:val="21"/>
                <w:lang w:eastAsia="ja-JP"/>
              </w:rPr>
            </w:pPr>
            <w:r w:rsidRPr="002B40C3">
              <w:rPr>
                <w:rFonts w:ascii="Times New Roman" w:hAnsi="Times New Roman" w:hint="eastAsia"/>
                <w:bCs/>
                <w:color w:val="FF0000"/>
                <w:kern w:val="2"/>
                <w:sz w:val="21"/>
                <w:szCs w:val="21"/>
                <w:lang w:eastAsia="ja-JP"/>
              </w:rPr>
              <w:t>研究の実施に伴って研究対象者に生じる負担及びリスクが必要最小限のものであること。</w:t>
            </w:r>
          </w:p>
          <w:p w14:paraId="00D45142" w14:textId="77777777" w:rsidR="00FC4224" w:rsidRPr="002B40C3" w:rsidRDefault="00FC4224" w:rsidP="00E0307A">
            <w:pPr>
              <w:numPr>
                <w:ilvl w:val="0"/>
                <w:numId w:val="10"/>
              </w:numPr>
              <w:ind w:leftChars="200" w:left="860"/>
              <w:jc w:val="both"/>
              <w:rPr>
                <w:rFonts w:ascii="Times New Roman" w:hAnsi="Times New Roman"/>
                <w:bCs/>
                <w:color w:val="FF0000"/>
                <w:kern w:val="2"/>
                <w:sz w:val="21"/>
                <w:szCs w:val="21"/>
                <w:lang w:eastAsia="ja-JP"/>
              </w:rPr>
            </w:pPr>
            <w:r w:rsidRPr="002B40C3">
              <w:rPr>
                <w:rFonts w:ascii="Times New Roman" w:hAnsi="Times New Roman" w:hint="eastAsia"/>
                <w:bCs/>
                <w:color w:val="FF0000"/>
                <w:kern w:val="2"/>
                <w:sz w:val="21"/>
                <w:szCs w:val="21"/>
                <w:lang w:eastAsia="ja-JP"/>
              </w:rPr>
              <w:t>代諾者又は代諾者となるべき者と直ちに連絡を取ることができないこと。</w:t>
            </w:r>
          </w:p>
          <w:p w14:paraId="1FED8275" w14:textId="77777777" w:rsidR="000818F1" w:rsidRPr="002B40C3" w:rsidRDefault="000818F1" w:rsidP="00E0307A">
            <w:pPr>
              <w:jc w:val="both"/>
              <w:rPr>
                <w:rFonts w:ascii="Times New Roman" w:hAnsi="Times New Roman"/>
                <w:bCs/>
                <w:color w:val="FF0000"/>
                <w:kern w:val="2"/>
                <w:sz w:val="21"/>
                <w:szCs w:val="21"/>
                <w:lang w:eastAsia="ja-JP"/>
              </w:rPr>
            </w:pPr>
          </w:p>
          <w:p w14:paraId="128D9EC2" w14:textId="77777777" w:rsidR="000818F1" w:rsidRPr="002B40C3" w:rsidRDefault="000818F1" w:rsidP="00E0307A">
            <w:pPr>
              <w:pStyle w:val="a9"/>
              <w:numPr>
                <w:ilvl w:val="0"/>
                <w:numId w:val="67"/>
              </w:numPr>
              <w:ind w:leftChars="0"/>
              <w:rPr>
                <w:rFonts w:ascii="Times New Roman" w:hAnsi="Times New Roman"/>
                <w:bCs/>
                <w:color w:val="FF0000"/>
                <w:szCs w:val="21"/>
              </w:rPr>
            </w:pPr>
            <w:r w:rsidRPr="002B40C3">
              <w:rPr>
                <w:rFonts w:ascii="Times New Roman" w:hAnsi="Times New Roman" w:hint="eastAsia"/>
                <w:bCs/>
                <w:color w:val="FF0000"/>
                <w:szCs w:val="21"/>
              </w:rPr>
              <w:t>オプトアウト（あらかじめ情報を研究対象者等に通知又は公開し、研究が実施又は継続されることについて、研究対象者等が拒否できる機会を保障する方法）を行う場合には、その方法（研究対象者への文書の送付、パンフレットの配布、ホームページへの掲載（原則として参加研究機関）、研究対象者等が確認できる場所への書面の掲示・備付け等）について記載すること。</w:t>
            </w:r>
          </w:p>
          <w:p w14:paraId="263B0782" w14:textId="5E102D39" w:rsidR="00726439" w:rsidRPr="002B40C3" w:rsidRDefault="00726439" w:rsidP="00E0307A">
            <w:pPr>
              <w:pStyle w:val="a9"/>
              <w:numPr>
                <w:ilvl w:val="0"/>
                <w:numId w:val="67"/>
              </w:numPr>
              <w:ind w:leftChars="0"/>
              <w:rPr>
                <w:rFonts w:ascii="Times New Roman" w:hAnsi="Times New Roman"/>
                <w:bCs/>
                <w:color w:val="FF0000"/>
                <w:szCs w:val="21"/>
              </w:rPr>
            </w:pPr>
            <w:r w:rsidRPr="002B40C3">
              <w:rPr>
                <w:rFonts w:ascii="Times New Roman" w:hAnsi="Times New Roman" w:hint="eastAsia"/>
                <w:bCs/>
                <w:color w:val="FF0000"/>
                <w:szCs w:val="21"/>
              </w:rPr>
              <w:t>研究対象者を広く一般から募集する場合は、その募集方法（場所、時期、方法等）を記載し、募集広告文書を提出すること。</w:t>
            </w:r>
          </w:p>
        </w:tc>
      </w:tr>
    </w:tbl>
    <w:bookmarkEnd w:id="137"/>
    <w:p w14:paraId="42314F05" w14:textId="69A16868" w:rsidR="00842DFE" w:rsidRPr="002B40C3" w:rsidRDefault="00842DFE" w:rsidP="00E0307A">
      <w:pPr>
        <w:jc w:val="both"/>
        <w:rPr>
          <w:rFonts w:ascii="Times New Roman" w:hAnsi="Times New Roman"/>
          <w:color w:val="FF0000"/>
          <w:kern w:val="2"/>
          <w:sz w:val="21"/>
          <w:szCs w:val="21"/>
          <w:lang w:eastAsia="ja-JP"/>
        </w:rPr>
      </w:pPr>
      <w:r w:rsidRPr="002B40C3">
        <w:rPr>
          <w:rFonts w:ascii="Times New Roman" w:hAnsi="Times New Roman" w:hint="eastAsia"/>
          <w:bCs/>
          <w:color w:val="FF0000"/>
          <w:kern w:val="2"/>
          <w:sz w:val="21"/>
          <w:szCs w:val="21"/>
          <w:lang w:eastAsia="ja-JP"/>
        </w:rPr>
        <w:lastRenderedPageBreak/>
        <w:t>インフォームド・コンセントを受ける場合）</w:t>
      </w:r>
    </w:p>
    <w:p w14:paraId="4C1FD660" w14:textId="6F6C4D8F" w:rsidR="00842DFE" w:rsidRPr="002B40C3" w:rsidRDefault="00842DFE" w:rsidP="00E0307A">
      <w:pPr>
        <w:ind w:firstLineChars="100" w:firstLine="210"/>
        <w:jc w:val="both"/>
        <w:rPr>
          <w:rFonts w:ascii="Times New Roman" w:hAnsi="Times New Roman"/>
          <w:color w:val="0070C0"/>
          <w:kern w:val="2"/>
          <w:sz w:val="21"/>
          <w:szCs w:val="21"/>
          <w:lang w:eastAsia="ja-JP"/>
        </w:rPr>
      </w:pPr>
      <w:r w:rsidRPr="002B40C3">
        <w:rPr>
          <w:rFonts w:ascii="Times New Roman" w:hAnsi="Times New Roman" w:hint="eastAsia"/>
          <w:color w:val="0070C0"/>
          <w:kern w:val="2"/>
          <w:sz w:val="21"/>
          <w:szCs w:val="21"/>
          <w:lang w:eastAsia="ja-JP"/>
        </w:rPr>
        <w:t>研究対象者の登録に先立って、研究責任者</w:t>
      </w:r>
      <w:r w:rsidR="00712A6A" w:rsidRPr="002B40C3">
        <w:rPr>
          <w:rFonts w:ascii="Times New Roman" w:hAnsi="Times New Roman" w:hint="eastAsia"/>
          <w:color w:val="0070C0"/>
          <w:kern w:val="2"/>
          <w:sz w:val="21"/>
          <w:szCs w:val="21"/>
          <w:lang w:eastAsia="ja-JP"/>
        </w:rPr>
        <w:t>又は</w:t>
      </w:r>
      <w:r w:rsidRPr="002B40C3">
        <w:rPr>
          <w:rFonts w:ascii="Times New Roman" w:hAnsi="Times New Roman" w:hint="eastAsia"/>
          <w:color w:val="0070C0"/>
          <w:kern w:val="2"/>
          <w:sz w:val="21"/>
          <w:szCs w:val="21"/>
          <w:lang w:eastAsia="ja-JP"/>
        </w:rPr>
        <w:t>研究分担者は</w:t>
      </w:r>
      <w:bookmarkStart w:id="138" w:name="_Hlk97116470"/>
      <w:ins w:id="139" w:author="巌 杉谷" w:date="2025-11-19T15:08:00Z" w16du:dateUtc="2025-11-19T06:08:00Z">
        <w:r w:rsidR="00636909">
          <w:rPr>
            <w:rFonts w:ascii="Times New Roman" w:hAnsi="Times New Roman" w:hint="eastAsia"/>
            <w:color w:val="0070C0"/>
            <w:kern w:val="2"/>
            <w:sz w:val="21"/>
            <w:szCs w:val="21"/>
            <w:lang w:eastAsia="ja-JP"/>
          </w:rPr>
          <w:t>日本内分泌外科学会</w:t>
        </w:r>
      </w:ins>
      <w:ins w:id="140" w:author="巌 杉谷" w:date="2025-11-20T11:17:00Z" w16du:dateUtc="2025-11-20T02:17:00Z">
        <w:r w:rsidR="00F053A7">
          <w:rPr>
            <w:rFonts w:ascii="Times New Roman" w:hAnsi="Times New Roman" w:hint="eastAsia"/>
            <w:color w:val="0070C0"/>
            <w:kern w:val="2"/>
            <w:sz w:val="21"/>
            <w:szCs w:val="21"/>
            <w:lang w:eastAsia="ja-JP"/>
          </w:rPr>
          <w:t>研究</w:t>
        </w:r>
      </w:ins>
      <w:ins w:id="141" w:author="巌 杉谷" w:date="2025-11-19T15:08:00Z" w16du:dateUtc="2025-11-19T06:08:00Z">
        <w:r w:rsidR="00636909">
          <w:rPr>
            <w:rFonts w:ascii="Times New Roman" w:hAnsi="Times New Roman" w:hint="eastAsia"/>
            <w:color w:val="0070C0"/>
            <w:kern w:val="2"/>
            <w:sz w:val="21"/>
            <w:szCs w:val="21"/>
            <w:lang w:eastAsia="ja-JP"/>
          </w:rPr>
          <w:t>倫理審査委員会</w:t>
        </w:r>
      </w:ins>
      <w:del w:id="142" w:author="巌 杉谷" w:date="2025-11-19T15:08:00Z" w16du:dateUtc="2025-11-19T06:08:00Z">
        <w:r w:rsidR="00AE687F" w:rsidRPr="002B40C3" w:rsidDel="00636909">
          <w:rPr>
            <w:rFonts w:ascii="Times New Roman" w:hAnsi="Times New Roman" w:hint="eastAsia"/>
            <w:color w:val="0070C0"/>
            <w:kern w:val="2"/>
            <w:sz w:val="21"/>
            <w:szCs w:val="21"/>
            <w:lang w:eastAsia="ja-JP"/>
          </w:rPr>
          <w:delText>学校法人日本医科大学中央倫理委員会</w:delText>
        </w:r>
      </w:del>
      <w:r w:rsidR="00AE687F" w:rsidRPr="002B40C3">
        <w:rPr>
          <w:rFonts w:ascii="Times New Roman" w:hAnsi="Times New Roman" w:hint="eastAsia"/>
          <w:color w:val="0070C0"/>
          <w:kern w:val="2"/>
          <w:sz w:val="21"/>
          <w:szCs w:val="21"/>
          <w:lang w:eastAsia="ja-JP"/>
        </w:rPr>
        <w:t>で承認の得られた</w:t>
      </w:r>
      <w:bookmarkEnd w:id="138"/>
      <w:r w:rsidRPr="002B40C3">
        <w:rPr>
          <w:rFonts w:ascii="Times New Roman" w:hAnsi="Times New Roman" w:hint="eastAsia"/>
          <w:color w:val="0070C0"/>
          <w:kern w:val="2"/>
          <w:sz w:val="21"/>
          <w:szCs w:val="21"/>
          <w:lang w:eastAsia="ja-JP"/>
        </w:rPr>
        <w:t>説明文書を研究対象候補者に渡し、</w:t>
      </w:r>
      <w:bookmarkStart w:id="143" w:name="_Hlk97116484"/>
      <w:r w:rsidR="00AE687F" w:rsidRPr="002B40C3">
        <w:rPr>
          <w:rFonts w:ascii="Times New Roman" w:hAnsi="Times New Roman" w:hint="eastAsia"/>
          <w:color w:val="0070C0"/>
          <w:kern w:val="2"/>
          <w:sz w:val="21"/>
          <w:szCs w:val="21"/>
          <w:lang w:eastAsia="ja-JP"/>
        </w:rPr>
        <w:t>文書</w:t>
      </w:r>
      <w:r w:rsidR="00712A6A" w:rsidRPr="002B40C3">
        <w:rPr>
          <w:rFonts w:ascii="Times New Roman" w:hAnsi="Times New Roman" w:hint="eastAsia"/>
          <w:color w:val="0070C0"/>
          <w:kern w:val="2"/>
          <w:sz w:val="21"/>
          <w:szCs w:val="21"/>
          <w:lang w:eastAsia="ja-JP"/>
        </w:rPr>
        <w:t>及び</w:t>
      </w:r>
      <w:r w:rsidR="00AE687F" w:rsidRPr="002B40C3">
        <w:rPr>
          <w:rFonts w:ascii="Times New Roman" w:hAnsi="Times New Roman" w:hint="eastAsia"/>
          <w:color w:val="0070C0"/>
          <w:kern w:val="2"/>
          <w:sz w:val="21"/>
          <w:szCs w:val="21"/>
          <w:lang w:eastAsia="ja-JP"/>
        </w:rPr>
        <w:t>口頭による</w:t>
      </w:r>
      <w:bookmarkEnd w:id="143"/>
      <w:r w:rsidRPr="002B40C3">
        <w:rPr>
          <w:rFonts w:ascii="Times New Roman" w:hAnsi="Times New Roman" w:hint="eastAsia"/>
          <w:color w:val="0070C0"/>
          <w:kern w:val="2"/>
          <w:sz w:val="21"/>
          <w:szCs w:val="21"/>
          <w:lang w:eastAsia="ja-JP"/>
        </w:rPr>
        <w:t>十分な説明を行う。研究対象候補者には質問する機会、及び同意するかを判断するための十分な時間を与える。研究責任者</w:t>
      </w:r>
      <w:r w:rsidR="00712A6A" w:rsidRPr="002B40C3">
        <w:rPr>
          <w:rFonts w:ascii="Times New Roman" w:hAnsi="Times New Roman" w:hint="eastAsia"/>
          <w:color w:val="0070C0"/>
          <w:kern w:val="2"/>
          <w:sz w:val="21"/>
          <w:szCs w:val="21"/>
          <w:lang w:eastAsia="ja-JP"/>
        </w:rPr>
        <w:t>又は</w:t>
      </w:r>
      <w:r w:rsidRPr="002B40C3">
        <w:rPr>
          <w:rFonts w:ascii="Times New Roman" w:hAnsi="Times New Roman" w:hint="eastAsia"/>
          <w:color w:val="0070C0"/>
          <w:kern w:val="2"/>
          <w:sz w:val="21"/>
          <w:szCs w:val="21"/>
          <w:lang w:eastAsia="ja-JP"/>
        </w:rPr>
        <w:t>研究分担者は研究対象候補者が本研究の内容を十分に理解したことを確認した上で、研究対象候補者の自由意思による文書での同意を得る。</w:t>
      </w:r>
    </w:p>
    <w:p w14:paraId="6D7C60F6" w14:textId="2D333FE9" w:rsidR="00842DFE" w:rsidRDefault="00842DFE" w:rsidP="00E0307A">
      <w:pPr>
        <w:jc w:val="both"/>
        <w:rPr>
          <w:rFonts w:ascii="Times New Roman" w:hAnsi="Times New Roman"/>
          <w:color w:val="0070C0"/>
          <w:kern w:val="2"/>
          <w:sz w:val="21"/>
          <w:szCs w:val="21"/>
          <w:lang w:eastAsia="ja-JP"/>
        </w:rPr>
      </w:pPr>
      <w:bookmarkStart w:id="144" w:name="_Hlk204328681"/>
    </w:p>
    <w:p w14:paraId="663CF29F" w14:textId="3EDEEA3E" w:rsidR="00715640" w:rsidRPr="00F57850" w:rsidRDefault="00715640" w:rsidP="00715640">
      <w:pPr>
        <w:jc w:val="both"/>
        <w:rPr>
          <w:rFonts w:ascii="Times New Roman" w:hAnsi="Times New Roman"/>
          <w:color w:val="FF0000"/>
          <w:kern w:val="2"/>
          <w:sz w:val="21"/>
          <w:szCs w:val="21"/>
          <w:lang w:eastAsia="ja-JP"/>
        </w:rPr>
      </w:pPr>
      <w:r>
        <w:rPr>
          <w:rFonts w:ascii="Times New Roman" w:hAnsi="Times New Roman" w:hint="eastAsia"/>
          <w:bCs/>
          <w:color w:val="FF0000"/>
          <w:kern w:val="2"/>
          <w:sz w:val="21"/>
          <w:szCs w:val="21"/>
          <w:lang w:eastAsia="ja-JP"/>
        </w:rPr>
        <w:t>代諾者から</w:t>
      </w:r>
      <w:bookmarkStart w:id="145" w:name="_Hlk205540984"/>
      <w:r w:rsidRPr="00F57850">
        <w:rPr>
          <w:rFonts w:ascii="Times New Roman" w:hAnsi="Times New Roman" w:hint="eastAsia"/>
          <w:bCs/>
          <w:color w:val="FF0000"/>
          <w:kern w:val="2"/>
          <w:sz w:val="21"/>
          <w:szCs w:val="21"/>
          <w:lang w:eastAsia="ja-JP"/>
        </w:rPr>
        <w:t>インフォームド・コンセントを受ける</w:t>
      </w:r>
      <w:bookmarkEnd w:id="145"/>
      <w:r w:rsidRPr="00F57850">
        <w:rPr>
          <w:rFonts w:ascii="Times New Roman" w:hAnsi="Times New Roman" w:hint="eastAsia"/>
          <w:bCs/>
          <w:color w:val="FF0000"/>
          <w:kern w:val="2"/>
          <w:sz w:val="21"/>
          <w:szCs w:val="21"/>
          <w:lang w:eastAsia="ja-JP"/>
        </w:rPr>
        <w:t>場合）</w:t>
      </w:r>
    </w:p>
    <w:p w14:paraId="272E73BF" w14:textId="6F70CEFA" w:rsidR="00715640" w:rsidRPr="00715640" w:rsidRDefault="00036D73" w:rsidP="00F57850">
      <w:pPr>
        <w:ind w:firstLineChars="100" w:firstLine="210"/>
        <w:jc w:val="both"/>
        <w:rPr>
          <w:rFonts w:ascii="Times New Roman" w:hAnsi="Times New Roman"/>
          <w:color w:val="0070C0"/>
          <w:kern w:val="2"/>
          <w:sz w:val="21"/>
          <w:szCs w:val="21"/>
          <w:lang w:eastAsia="ja-JP"/>
        </w:rPr>
      </w:pPr>
      <w:bookmarkStart w:id="146" w:name="_Hlk205365742"/>
      <w:r w:rsidRPr="00036D73">
        <w:rPr>
          <w:rFonts w:ascii="Times New Roman" w:hAnsi="Times New Roman" w:hint="eastAsia"/>
          <w:bCs/>
          <w:color w:val="0070C0"/>
          <w:sz w:val="21"/>
          <w:szCs w:val="21"/>
          <w:lang w:eastAsia="ja-JP"/>
        </w:rPr>
        <w:t>ただし、本人からの同意取得が困難な場合には、</w:t>
      </w:r>
      <w:r w:rsidR="00335756">
        <w:rPr>
          <w:rFonts w:ascii="Times New Roman" w:hAnsi="Times New Roman" w:hint="eastAsia"/>
          <w:bCs/>
          <w:color w:val="0070C0"/>
          <w:sz w:val="21"/>
          <w:szCs w:val="21"/>
          <w:lang w:eastAsia="ja-JP"/>
        </w:rPr>
        <w:t>研究</w:t>
      </w:r>
      <w:r w:rsidRPr="00036D73">
        <w:rPr>
          <w:rFonts w:ascii="Times New Roman" w:hAnsi="Times New Roman" w:hint="eastAsia"/>
          <w:bCs/>
          <w:color w:val="0070C0"/>
          <w:sz w:val="21"/>
          <w:szCs w:val="21"/>
          <w:lang w:eastAsia="ja-JP"/>
        </w:rPr>
        <w:t>対象者の意思および利益を代弁できると判断される適切な代諾者（例：親権者、配偶者、父母、兄弟姉妹、子、孫、祖父母、同居の親族、任意後見人等）から文書による同意を得る。</w:t>
      </w:r>
      <w:r w:rsidR="00335756" w:rsidRPr="00335756">
        <w:rPr>
          <w:rFonts w:ascii="Times New Roman" w:hAnsi="Times New Roman" w:hint="eastAsia"/>
          <w:bCs/>
          <w:color w:val="0070C0"/>
          <w:sz w:val="21"/>
          <w:szCs w:val="21"/>
          <w:lang w:eastAsia="ja-JP"/>
        </w:rPr>
        <w:t>その後、</w:t>
      </w:r>
      <w:r w:rsidR="00335756">
        <w:rPr>
          <w:rFonts w:ascii="Times New Roman" w:hAnsi="Times New Roman" w:hint="eastAsia"/>
          <w:bCs/>
          <w:color w:val="0070C0"/>
          <w:sz w:val="21"/>
          <w:szCs w:val="21"/>
          <w:lang w:eastAsia="ja-JP"/>
        </w:rPr>
        <w:t>研究</w:t>
      </w:r>
      <w:r w:rsidR="00335756" w:rsidRPr="00335756">
        <w:rPr>
          <w:rFonts w:ascii="Times New Roman" w:hAnsi="Times New Roman" w:hint="eastAsia"/>
          <w:bCs/>
          <w:color w:val="0070C0"/>
          <w:sz w:val="21"/>
          <w:szCs w:val="21"/>
          <w:lang w:eastAsia="ja-JP"/>
        </w:rPr>
        <w:t>対象者本人が自らの意思で同意の判断を行えると判断される場合には、可能な限り速やかに本人に再説明を行い、改めて文書による同意を取得するよう努める。</w:t>
      </w:r>
      <w:bookmarkEnd w:id="146"/>
    </w:p>
    <w:p w14:paraId="7BFA688F" w14:textId="77777777" w:rsidR="00715640" w:rsidRPr="00715640" w:rsidRDefault="00715640" w:rsidP="00E0307A">
      <w:pPr>
        <w:jc w:val="both"/>
        <w:rPr>
          <w:rFonts w:ascii="Times New Roman" w:hAnsi="Times New Roman"/>
          <w:color w:val="0070C0"/>
          <w:kern w:val="2"/>
          <w:sz w:val="21"/>
          <w:szCs w:val="21"/>
          <w:lang w:eastAsia="ja-JP"/>
        </w:rPr>
      </w:pPr>
    </w:p>
    <w:bookmarkEnd w:id="144"/>
    <w:p w14:paraId="775A29CB" w14:textId="49B6FEFB" w:rsidR="000818F1" w:rsidRPr="002B40C3" w:rsidRDefault="000818F1" w:rsidP="00E0307A">
      <w:pPr>
        <w:jc w:val="both"/>
        <w:rPr>
          <w:rFonts w:ascii="Times New Roman" w:hAnsi="Times New Roman"/>
          <w:color w:val="FF0000"/>
          <w:kern w:val="2"/>
          <w:sz w:val="21"/>
          <w:szCs w:val="21"/>
          <w:lang w:eastAsia="ja-JP"/>
        </w:rPr>
      </w:pPr>
      <w:r w:rsidRPr="002B40C3">
        <w:rPr>
          <w:rFonts w:ascii="Times New Roman" w:hAnsi="Times New Roman" w:hint="eastAsia"/>
          <w:bCs/>
          <w:color w:val="FF0000"/>
          <w:kern w:val="2"/>
          <w:sz w:val="21"/>
          <w:szCs w:val="21"/>
          <w:lang w:eastAsia="ja-JP"/>
        </w:rPr>
        <w:t>オプトアウトを行う場合）</w:t>
      </w:r>
    </w:p>
    <w:p w14:paraId="07E347B2" w14:textId="1E2ECC84" w:rsidR="0070659B" w:rsidRPr="002B40C3" w:rsidRDefault="0070659B" w:rsidP="00E0307A">
      <w:pPr>
        <w:ind w:firstLineChars="100" w:firstLine="210"/>
        <w:jc w:val="both"/>
        <w:rPr>
          <w:rFonts w:ascii="Times New Roman" w:hAnsi="Times New Roman"/>
          <w:color w:val="0070C0"/>
          <w:kern w:val="2"/>
          <w:sz w:val="21"/>
          <w:szCs w:val="21"/>
          <w:lang w:eastAsia="ja-JP"/>
        </w:rPr>
      </w:pPr>
      <w:bookmarkStart w:id="147" w:name="_Hlk205541010"/>
      <w:r w:rsidRPr="002B40C3">
        <w:rPr>
          <w:rFonts w:ascii="Times New Roman" w:hAnsi="Times New Roman" w:hint="eastAsia"/>
          <w:color w:val="0070C0"/>
          <w:kern w:val="2"/>
          <w:sz w:val="21"/>
          <w:szCs w:val="21"/>
          <w:lang w:eastAsia="ja-JP"/>
        </w:rPr>
        <w:t>本研究は</w:t>
      </w:r>
      <w:bookmarkStart w:id="148" w:name="_Hlk200973424"/>
      <w:r w:rsidR="006F061C" w:rsidRPr="006F061C">
        <w:rPr>
          <w:rFonts w:ascii="Times New Roman" w:hAnsi="Times New Roman" w:hint="eastAsia"/>
          <w:color w:val="0070C0"/>
          <w:kern w:val="2"/>
          <w:sz w:val="21"/>
          <w:szCs w:val="21"/>
          <w:lang w:eastAsia="ja-JP"/>
        </w:rPr>
        <w:t>研究目的でない医療のため患者（研究対象者）から取得された試料（いわゆる残余検体）又は情報（診療記録に記録された診療情報や診療の過程で得られた検査データ等）</w:t>
      </w:r>
      <w:r w:rsidR="006F061C">
        <w:rPr>
          <w:rFonts w:ascii="Times New Roman" w:hAnsi="Times New Roman" w:hint="eastAsia"/>
          <w:color w:val="0070C0"/>
          <w:kern w:val="2"/>
          <w:sz w:val="21"/>
          <w:szCs w:val="21"/>
          <w:lang w:eastAsia="ja-JP"/>
        </w:rPr>
        <w:t>を利用した</w:t>
      </w:r>
      <w:r w:rsidRPr="002B40C3">
        <w:rPr>
          <w:rFonts w:ascii="Times New Roman" w:hAnsi="Times New Roman" w:hint="eastAsia"/>
          <w:color w:val="0070C0"/>
          <w:kern w:val="2"/>
          <w:sz w:val="21"/>
          <w:szCs w:val="21"/>
          <w:lang w:eastAsia="ja-JP"/>
        </w:rPr>
        <w:t>観察研究</w:t>
      </w:r>
      <w:bookmarkEnd w:id="148"/>
      <w:r w:rsidRPr="002B40C3">
        <w:rPr>
          <w:rFonts w:ascii="Times New Roman" w:hAnsi="Times New Roman" w:hint="eastAsia"/>
          <w:color w:val="0070C0"/>
          <w:kern w:val="2"/>
          <w:sz w:val="21"/>
          <w:szCs w:val="21"/>
          <w:lang w:eastAsia="ja-JP"/>
        </w:rPr>
        <w:t>である</w:t>
      </w:r>
      <w:r w:rsidR="00AE687F" w:rsidRPr="002B40C3">
        <w:rPr>
          <w:rFonts w:ascii="Times New Roman" w:hAnsi="Times New Roman" w:hint="eastAsia"/>
          <w:color w:val="0070C0"/>
          <w:kern w:val="2"/>
          <w:sz w:val="21"/>
          <w:szCs w:val="21"/>
          <w:lang w:eastAsia="ja-JP"/>
        </w:rPr>
        <w:t>。その</w:t>
      </w:r>
      <w:r w:rsidRPr="002B40C3">
        <w:rPr>
          <w:rFonts w:ascii="Times New Roman" w:hAnsi="Times New Roman" w:hint="eastAsia"/>
          <w:color w:val="0070C0"/>
          <w:kern w:val="2"/>
          <w:sz w:val="21"/>
          <w:szCs w:val="21"/>
          <w:lang w:eastAsia="ja-JP"/>
        </w:rPr>
        <w:t>ため</w:t>
      </w:r>
      <w:r w:rsidR="00AE687F" w:rsidRPr="002B40C3">
        <w:rPr>
          <w:rFonts w:ascii="Times New Roman" w:hAnsi="Times New Roman" w:hint="eastAsia"/>
          <w:color w:val="0070C0"/>
          <w:kern w:val="2"/>
          <w:sz w:val="21"/>
          <w:szCs w:val="21"/>
          <w:lang w:eastAsia="ja-JP"/>
        </w:rPr>
        <w:t>、「人を対象とする生命科学・医学系研究に関する倫理指針」に基づき、</w:t>
      </w:r>
      <w:r w:rsidRPr="002B40C3">
        <w:rPr>
          <w:rFonts w:ascii="Times New Roman" w:hAnsi="Times New Roman" w:hint="eastAsia"/>
          <w:color w:val="0070C0"/>
          <w:kern w:val="2"/>
          <w:sz w:val="21"/>
          <w:szCs w:val="21"/>
          <w:lang w:eastAsia="ja-JP"/>
        </w:rPr>
        <w:t>各研究参加機関</w:t>
      </w:r>
      <w:bookmarkStart w:id="149" w:name="_Hlk200973441"/>
      <w:r w:rsidRPr="002B40C3">
        <w:rPr>
          <w:rFonts w:ascii="Times New Roman" w:hAnsi="Times New Roman" w:hint="eastAsia"/>
          <w:color w:val="0070C0"/>
          <w:kern w:val="2"/>
          <w:sz w:val="21"/>
          <w:szCs w:val="21"/>
          <w:lang w:eastAsia="ja-JP"/>
        </w:rPr>
        <w:t>のホームページで</w:t>
      </w:r>
      <w:r w:rsidR="00AE687F" w:rsidRPr="002B40C3">
        <w:rPr>
          <w:rFonts w:ascii="Times New Roman" w:hAnsi="Times New Roman" w:hint="eastAsia"/>
          <w:color w:val="0070C0"/>
          <w:kern w:val="2"/>
          <w:sz w:val="21"/>
          <w:szCs w:val="21"/>
          <w:lang w:eastAsia="ja-JP"/>
        </w:rPr>
        <w:t>本研究に関する情報公開文書を掲載し、研究対象者</w:t>
      </w:r>
      <w:r w:rsidR="00AE687F" w:rsidRPr="002B40C3">
        <w:rPr>
          <w:rFonts w:ascii="Times New Roman" w:hAnsi="Times New Roman" w:hint="eastAsia"/>
          <w:color w:val="FF0000"/>
          <w:kern w:val="2"/>
          <w:sz w:val="21"/>
          <w:szCs w:val="21"/>
          <w:lang w:eastAsia="ja-JP"/>
        </w:rPr>
        <w:t>（未成年等を対象とする場合は代諾者を含む）</w:t>
      </w:r>
      <w:r w:rsidR="00AE687F" w:rsidRPr="002B40C3">
        <w:rPr>
          <w:rFonts w:ascii="Times New Roman" w:hAnsi="Times New Roman" w:hint="eastAsia"/>
          <w:color w:val="0070C0"/>
          <w:kern w:val="2"/>
          <w:sz w:val="21"/>
          <w:szCs w:val="21"/>
          <w:lang w:eastAsia="ja-JP"/>
        </w:rPr>
        <w:t>に拒否の機会を与える。</w:t>
      </w:r>
      <w:r w:rsidRPr="002B40C3">
        <w:rPr>
          <w:rFonts w:ascii="Times New Roman" w:hAnsi="Times New Roman" w:hint="eastAsia"/>
          <w:color w:val="0070C0"/>
          <w:kern w:val="2"/>
          <w:sz w:val="21"/>
          <w:szCs w:val="21"/>
          <w:lang w:eastAsia="ja-JP"/>
        </w:rPr>
        <w:t>研究が実施又は継続されることについて、研究対象者等より拒否された場合は、研究対象者から除外する。</w:t>
      </w:r>
      <w:bookmarkEnd w:id="149"/>
    </w:p>
    <w:bookmarkEnd w:id="147"/>
    <w:p w14:paraId="64BE7A45" w14:textId="77777777" w:rsidR="00AF46E5" w:rsidRPr="002B40C3" w:rsidRDefault="00AF46E5" w:rsidP="00E0307A">
      <w:pPr>
        <w:jc w:val="both"/>
        <w:rPr>
          <w:rFonts w:ascii="Times New Roman" w:hAnsi="Times New Roman"/>
          <w:color w:val="0070C0"/>
          <w:kern w:val="2"/>
          <w:sz w:val="21"/>
          <w:szCs w:val="21"/>
          <w:lang w:eastAsia="ja-JP"/>
        </w:rPr>
      </w:pPr>
    </w:p>
    <w:p w14:paraId="7A65987B" w14:textId="77777777" w:rsidR="00AF46E5" w:rsidRPr="002B40C3" w:rsidRDefault="00AF46E5" w:rsidP="00E0307A">
      <w:pPr>
        <w:jc w:val="both"/>
        <w:rPr>
          <w:rFonts w:ascii="Times New Roman" w:hAnsi="Times New Roman"/>
          <w:color w:val="FF0000"/>
          <w:kern w:val="2"/>
          <w:sz w:val="21"/>
          <w:szCs w:val="21"/>
          <w:lang w:eastAsia="ja-JP"/>
        </w:rPr>
      </w:pPr>
      <w:r w:rsidRPr="002B40C3">
        <w:rPr>
          <w:rFonts w:ascii="Times New Roman" w:hAnsi="Times New Roman" w:hint="eastAsia"/>
          <w:color w:val="FF0000"/>
          <w:kern w:val="2"/>
          <w:sz w:val="21"/>
          <w:szCs w:val="21"/>
          <w:lang w:eastAsia="ja-JP"/>
        </w:rPr>
        <w:t>研究結果の開示を行わない場合）</w:t>
      </w:r>
    </w:p>
    <w:p w14:paraId="2697AAB6" w14:textId="4CE5E0CB" w:rsidR="00AF46E5" w:rsidRPr="002B40C3" w:rsidRDefault="00AF46E5" w:rsidP="00E0307A">
      <w:pPr>
        <w:ind w:firstLineChars="100" w:firstLine="210"/>
        <w:jc w:val="both"/>
        <w:rPr>
          <w:rFonts w:ascii="Times New Roman" w:hAnsi="Times New Roman"/>
          <w:color w:val="0070C0"/>
          <w:kern w:val="2"/>
          <w:sz w:val="21"/>
          <w:szCs w:val="21"/>
          <w:lang w:eastAsia="ja-JP"/>
        </w:rPr>
      </w:pPr>
      <w:r w:rsidRPr="002B40C3">
        <w:rPr>
          <w:rFonts w:ascii="Times New Roman" w:hAnsi="Times New Roman" w:hint="eastAsia"/>
          <w:color w:val="0070C0"/>
          <w:kern w:val="2"/>
          <w:sz w:val="21"/>
          <w:szCs w:val="21"/>
          <w:lang w:eastAsia="ja-JP"/>
        </w:rPr>
        <w:t>本研究で実施する検査等は、研究目的で行うものであり、検査結果の精度が保証されているものではないため、研究対象者に結果の開示は行わない。ただし、研究対象者の健康、生命に重大な影響を及ぼすと考えられる所見が見つかった場合には、検査結果の返却について研究責任者</w:t>
      </w:r>
      <w:r w:rsidR="00CD0956">
        <w:rPr>
          <w:rFonts w:ascii="Times New Roman" w:hAnsi="Times New Roman" w:hint="eastAsia"/>
          <w:color w:val="0070C0"/>
          <w:kern w:val="2"/>
          <w:sz w:val="21"/>
          <w:szCs w:val="21"/>
          <w:lang w:eastAsia="ja-JP"/>
        </w:rPr>
        <w:t>等</w:t>
      </w:r>
      <w:r w:rsidRPr="002B40C3">
        <w:rPr>
          <w:rFonts w:ascii="Times New Roman" w:hAnsi="Times New Roman" w:hint="eastAsia"/>
          <w:color w:val="0070C0"/>
          <w:kern w:val="2"/>
          <w:sz w:val="21"/>
          <w:szCs w:val="21"/>
          <w:lang w:eastAsia="ja-JP"/>
        </w:rPr>
        <w:t>と相談の上、個別に対応する。</w:t>
      </w:r>
    </w:p>
    <w:p w14:paraId="237CBDB1" w14:textId="77777777" w:rsidR="00AF46E5" w:rsidRPr="002B40C3" w:rsidRDefault="00AF46E5" w:rsidP="00E0307A">
      <w:pPr>
        <w:jc w:val="both"/>
        <w:rPr>
          <w:rFonts w:ascii="Times New Roman" w:hAnsi="Times New Roman"/>
          <w:color w:val="0070C0"/>
          <w:kern w:val="2"/>
          <w:sz w:val="21"/>
          <w:szCs w:val="21"/>
          <w:lang w:eastAsia="ja-JP"/>
        </w:rPr>
      </w:pPr>
    </w:p>
    <w:p w14:paraId="03860446" w14:textId="77777777" w:rsidR="00AF46E5" w:rsidRPr="002B40C3" w:rsidRDefault="00AF46E5" w:rsidP="00E0307A">
      <w:pPr>
        <w:jc w:val="both"/>
        <w:rPr>
          <w:rFonts w:ascii="Times New Roman" w:hAnsi="Times New Roman"/>
          <w:color w:val="FF0000"/>
          <w:kern w:val="2"/>
          <w:sz w:val="21"/>
          <w:szCs w:val="21"/>
          <w:lang w:eastAsia="ja-JP"/>
        </w:rPr>
      </w:pPr>
      <w:bookmarkStart w:id="150" w:name="_Hlk97725636"/>
      <w:r w:rsidRPr="002B40C3">
        <w:rPr>
          <w:rFonts w:ascii="Times New Roman" w:hAnsi="Times New Roman" w:hint="eastAsia"/>
          <w:color w:val="FF0000"/>
          <w:kern w:val="2"/>
          <w:sz w:val="21"/>
          <w:szCs w:val="21"/>
          <w:lang w:eastAsia="ja-JP"/>
        </w:rPr>
        <w:t>研究結果の開示を行う場合）</w:t>
      </w:r>
    </w:p>
    <w:p w14:paraId="475EA428" w14:textId="77777777" w:rsidR="00AF46E5" w:rsidRPr="002B40C3" w:rsidRDefault="00AF46E5" w:rsidP="00E0307A">
      <w:pPr>
        <w:ind w:firstLineChars="100" w:firstLine="210"/>
        <w:jc w:val="both"/>
        <w:rPr>
          <w:rFonts w:ascii="Times New Roman" w:hAnsi="Times New Roman"/>
          <w:kern w:val="2"/>
          <w:sz w:val="21"/>
          <w:szCs w:val="21"/>
          <w:lang w:eastAsia="ja-JP"/>
        </w:rPr>
      </w:pPr>
      <w:r w:rsidRPr="002B40C3">
        <w:rPr>
          <w:rFonts w:ascii="Times New Roman" w:hAnsi="Times New Roman" w:hint="eastAsia"/>
          <w:color w:val="0070C0"/>
          <w:kern w:val="2"/>
          <w:sz w:val="21"/>
          <w:szCs w:val="21"/>
          <w:lang w:eastAsia="ja-JP"/>
        </w:rPr>
        <w:t>本研究で実施する○○遺伝子の解析結果は、原則として研究対象者に開示する。そのため、本研究への参加に関する同意が得られた時点で、結果の開示についても了解しているものとして取り扱う。研究対象者には、文書及び口頭での説明により開示する。○○遺伝子以外については本研究では扱わない。</w:t>
      </w:r>
    </w:p>
    <w:bookmarkEnd w:id="150"/>
    <w:p w14:paraId="1687ED86" w14:textId="77777777" w:rsidR="004B29E2" w:rsidRPr="002B40C3" w:rsidRDefault="004B29E2" w:rsidP="00E0307A">
      <w:pPr>
        <w:jc w:val="both"/>
        <w:rPr>
          <w:rFonts w:ascii="Times New Roman" w:hAnsi="Times New Roman"/>
          <w:kern w:val="2"/>
          <w:sz w:val="21"/>
          <w:szCs w:val="21"/>
          <w:lang w:eastAsia="ja-JP"/>
        </w:rPr>
      </w:pPr>
    </w:p>
    <w:p w14:paraId="4BA70692" w14:textId="6B44C411" w:rsidR="005A281A" w:rsidRPr="002B40C3" w:rsidRDefault="00F778B0" w:rsidP="00E0307A">
      <w:pPr>
        <w:widowControl/>
        <w:jc w:val="both"/>
        <w:outlineLvl w:val="0"/>
        <w:rPr>
          <w:rFonts w:ascii="Times New Roman" w:hAnsi="Times New Roman" w:cs="メイリオ"/>
          <w:sz w:val="24"/>
          <w:szCs w:val="24"/>
          <w:lang w:eastAsia="ja-JP"/>
        </w:rPr>
      </w:pPr>
      <w:r w:rsidRPr="002B40C3">
        <w:rPr>
          <w:rFonts w:ascii="Times New Roman" w:hAnsi="Times New Roman" w:cs="メイリオ"/>
          <w:sz w:val="24"/>
          <w:szCs w:val="24"/>
          <w:lang w:eastAsia="ja-JP"/>
        </w:rPr>
        <w:t>7</w:t>
      </w:r>
      <w:r w:rsidR="0087305C" w:rsidRPr="002B40C3">
        <w:rPr>
          <w:rFonts w:ascii="Times New Roman" w:hAnsi="Times New Roman" w:cs="メイリオ"/>
          <w:sz w:val="24"/>
          <w:szCs w:val="24"/>
          <w:lang w:eastAsia="ja-JP"/>
        </w:rPr>
        <w:t xml:space="preserve">. </w:t>
      </w:r>
      <w:r w:rsidR="005A281A" w:rsidRPr="002B40C3">
        <w:rPr>
          <w:rFonts w:ascii="Times New Roman" w:hAnsi="Times New Roman" w:cs="メイリオ" w:hint="eastAsia"/>
          <w:sz w:val="24"/>
          <w:szCs w:val="24"/>
          <w:lang w:eastAsia="ja-JP"/>
        </w:rPr>
        <w:t>個人情報等の取り扱</w:t>
      </w:r>
      <w:bookmarkStart w:id="151" w:name="_Hlk72940475"/>
      <w:r w:rsidR="005A281A" w:rsidRPr="002B40C3">
        <w:rPr>
          <w:rFonts w:ascii="Times New Roman" w:hAnsi="Times New Roman" w:cs="メイリオ" w:hint="eastAsia"/>
          <w:sz w:val="24"/>
          <w:szCs w:val="24"/>
          <w:lang w:eastAsia="ja-JP"/>
        </w:rPr>
        <w:t>い</w:t>
      </w:r>
      <w:bookmarkEnd w:id="151"/>
    </w:p>
    <w:tbl>
      <w:tblPr>
        <w:tblW w:w="5000" w:type="pct"/>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8494"/>
      </w:tblGrid>
      <w:tr w:rsidR="00A17711" w:rsidRPr="002B40C3" w14:paraId="64EC7FBE" w14:textId="77777777" w:rsidTr="0071038B">
        <w:tc>
          <w:tcPr>
            <w:tcW w:w="5000" w:type="pct"/>
            <w:tcBorders>
              <w:top w:val="single" w:sz="4" w:space="0" w:color="FF0000"/>
              <w:left w:val="single" w:sz="4" w:space="0" w:color="FF0000"/>
              <w:bottom w:val="single" w:sz="4" w:space="0" w:color="FF0000"/>
              <w:right w:val="single" w:sz="4" w:space="0" w:color="FF0000"/>
            </w:tcBorders>
            <w:hideMark/>
          </w:tcPr>
          <w:p w14:paraId="057BBD1B" w14:textId="270C4B89" w:rsidR="00A17711" w:rsidRPr="002B40C3" w:rsidRDefault="00691098" w:rsidP="00E0307A">
            <w:pPr>
              <w:pStyle w:val="a9"/>
              <w:numPr>
                <w:ilvl w:val="0"/>
                <w:numId w:val="68"/>
              </w:numPr>
              <w:ind w:leftChars="0"/>
              <w:rPr>
                <w:rFonts w:ascii="Times New Roman" w:hAnsi="Times New Roman"/>
                <w:bCs/>
                <w:color w:val="FF0000"/>
                <w:szCs w:val="21"/>
              </w:rPr>
            </w:pPr>
            <w:r w:rsidRPr="002B40C3">
              <w:rPr>
                <w:rFonts w:ascii="Times New Roman" w:hAnsi="Times New Roman" w:hint="eastAsia"/>
                <w:bCs/>
                <w:color w:val="FF0000"/>
                <w:szCs w:val="21"/>
              </w:rPr>
              <w:t>加工</w:t>
            </w:r>
            <w:r w:rsidR="00A17711" w:rsidRPr="002B40C3">
              <w:rPr>
                <w:rFonts w:ascii="Times New Roman" w:hAnsi="Times New Roman" w:hint="eastAsia"/>
                <w:bCs/>
                <w:color w:val="FF0000"/>
                <w:szCs w:val="21"/>
              </w:rPr>
              <w:t>される試料・情報について、以下の内容を記載すること。</w:t>
            </w:r>
          </w:p>
          <w:p w14:paraId="77126369" w14:textId="77777777" w:rsidR="00A17711" w:rsidRPr="002B40C3" w:rsidRDefault="00A17711" w:rsidP="00E0307A">
            <w:pPr>
              <w:numPr>
                <w:ilvl w:val="0"/>
                <w:numId w:val="69"/>
              </w:numPr>
              <w:ind w:leftChars="200" w:left="860"/>
              <w:jc w:val="both"/>
              <w:rPr>
                <w:rFonts w:ascii="Times New Roman" w:hAnsi="Times New Roman"/>
                <w:bCs/>
                <w:color w:val="FF0000"/>
                <w:kern w:val="2"/>
                <w:sz w:val="21"/>
                <w:szCs w:val="21"/>
                <w:lang w:eastAsia="ja-JP"/>
              </w:rPr>
            </w:pPr>
            <w:r w:rsidRPr="002B40C3">
              <w:rPr>
                <w:rFonts w:ascii="Times New Roman" w:hAnsi="Times New Roman" w:hint="eastAsia"/>
                <w:bCs/>
                <w:color w:val="FF0000"/>
                <w:kern w:val="2"/>
                <w:sz w:val="21"/>
                <w:szCs w:val="21"/>
                <w:lang w:eastAsia="ja-JP"/>
              </w:rPr>
              <w:t>細胞から採取されたデオキシリボ核酸（別名</w:t>
            </w:r>
            <w:r w:rsidRPr="002B40C3">
              <w:rPr>
                <w:rFonts w:ascii="Times New Roman" w:hAnsi="Times New Roman"/>
                <w:bCs/>
                <w:color w:val="FF0000"/>
                <w:kern w:val="2"/>
                <w:sz w:val="21"/>
                <w:szCs w:val="21"/>
                <w:lang w:eastAsia="ja-JP"/>
              </w:rPr>
              <w:t>DNA</w:t>
            </w:r>
            <w:r w:rsidRPr="002B40C3">
              <w:rPr>
                <w:rFonts w:ascii="Times New Roman" w:hAnsi="Times New Roman" w:hint="eastAsia"/>
                <w:bCs/>
                <w:color w:val="FF0000"/>
                <w:kern w:val="2"/>
                <w:sz w:val="21"/>
                <w:szCs w:val="21"/>
                <w:lang w:eastAsia="ja-JP"/>
              </w:rPr>
              <w:t>）を構成する塩基の配列、健康保険法に基づく保険者番号や被保険者等記号・番号、介護保険法に基づく被保険者証の記号、番号及び保険者番号等の個人識別符号が含まれているか。</w:t>
            </w:r>
          </w:p>
          <w:p w14:paraId="177CB29A" w14:textId="0256B3BF" w:rsidR="00A17711" w:rsidRPr="002B40C3" w:rsidRDefault="00691098" w:rsidP="00E0307A">
            <w:pPr>
              <w:numPr>
                <w:ilvl w:val="0"/>
                <w:numId w:val="69"/>
              </w:numPr>
              <w:ind w:leftChars="200" w:left="860"/>
              <w:jc w:val="both"/>
              <w:rPr>
                <w:rFonts w:ascii="Times New Roman" w:hAnsi="Times New Roman"/>
                <w:bCs/>
                <w:color w:val="FF0000"/>
                <w:kern w:val="2"/>
                <w:sz w:val="21"/>
                <w:szCs w:val="21"/>
                <w:lang w:eastAsia="ja-JP"/>
              </w:rPr>
            </w:pPr>
            <w:r w:rsidRPr="002B40C3">
              <w:rPr>
                <w:rFonts w:ascii="Times New Roman" w:hAnsi="Times New Roman" w:hint="eastAsia"/>
                <w:bCs/>
                <w:color w:val="FF0000"/>
                <w:kern w:val="2"/>
                <w:sz w:val="21"/>
                <w:szCs w:val="21"/>
                <w:lang w:eastAsia="ja-JP"/>
              </w:rPr>
              <w:t>加工</w:t>
            </w:r>
            <w:r w:rsidR="00A17711" w:rsidRPr="002B40C3">
              <w:rPr>
                <w:rFonts w:ascii="Times New Roman" w:hAnsi="Times New Roman" w:hint="eastAsia"/>
                <w:bCs/>
                <w:color w:val="FF0000"/>
                <w:kern w:val="2"/>
                <w:sz w:val="21"/>
                <w:szCs w:val="21"/>
                <w:lang w:eastAsia="ja-JP"/>
              </w:rPr>
              <w:t>する時期及び方法（安全管理措置、公表、苦情処理その他の必要な措置等）を含めて記載する（特段の理由がない限りは</w:t>
            </w:r>
            <w:r w:rsidRPr="002B40C3">
              <w:rPr>
                <w:rFonts w:ascii="Times New Roman" w:hAnsi="Times New Roman" w:hint="eastAsia"/>
                <w:bCs/>
                <w:color w:val="FF0000"/>
                <w:kern w:val="2"/>
                <w:sz w:val="21"/>
                <w:szCs w:val="21"/>
                <w:lang w:eastAsia="ja-JP"/>
              </w:rPr>
              <w:t>加工</w:t>
            </w:r>
            <w:r w:rsidR="00A17711" w:rsidRPr="002B40C3">
              <w:rPr>
                <w:rFonts w:ascii="Times New Roman" w:hAnsi="Times New Roman" w:hint="eastAsia"/>
                <w:bCs/>
                <w:color w:val="FF0000"/>
                <w:kern w:val="2"/>
                <w:sz w:val="21"/>
                <w:szCs w:val="21"/>
                <w:lang w:eastAsia="ja-JP"/>
              </w:rPr>
              <w:t>すること）。</w:t>
            </w:r>
          </w:p>
          <w:p w14:paraId="06958B1D" w14:textId="77777777" w:rsidR="00A17711" w:rsidRPr="002B40C3" w:rsidRDefault="00A17711" w:rsidP="00E0307A">
            <w:pPr>
              <w:jc w:val="both"/>
              <w:rPr>
                <w:rFonts w:ascii="Times New Roman" w:hAnsi="Times New Roman"/>
                <w:bCs/>
                <w:color w:val="FF0000"/>
                <w:kern w:val="2"/>
                <w:sz w:val="21"/>
                <w:szCs w:val="21"/>
                <w:lang w:eastAsia="ja-JP"/>
              </w:rPr>
            </w:pPr>
          </w:p>
          <w:p w14:paraId="77005863" w14:textId="77777777" w:rsidR="00A17711" w:rsidRPr="002B40C3" w:rsidRDefault="00A17711" w:rsidP="00E0307A">
            <w:pPr>
              <w:pStyle w:val="a9"/>
              <w:numPr>
                <w:ilvl w:val="0"/>
                <w:numId w:val="70"/>
              </w:numPr>
              <w:ind w:leftChars="0"/>
              <w:rPr>
                <w:rFonts w:ascii="Times New Roman" w:hAnsi="Times New Roman"/>
                <w:bCs/>
                <w:color w:val="FF0000"/>
                <w:szCs w:val="21"/>
              </w:rPr>
            </w:pPr>
            <w:r w:rsidRPr="002B40C3">
              <w:rPr>
                <w:rFonts w:ascii="Times New Roman" w:hAnsi="Times New Roman" w:hint="eastAsia"/>
                <w:bCs/>
                <w:color w:val="FF0000"/>
                <w:szCs w:val="21"/>
              </w:rPr>
              <w:t>個人情報等を含むデータの取り扱い者について記載すること。</w:t>
            </w:r>
          </w:p>
          <w:p w14:paraId="724638E9" w14:textId="29ED98ED" w:rsidR="00A17711" w:rsidRPr="002B40C3" w:rsidRDefault="00A17711" w:rsidP="00E0307A">
            <w:pPr>
              <w:pStyle w:val="a9"/>
              <w:numPr>
                <w:ilvl w:val="0"/>
                <w:numId w:val="70"/>
              </w:numPr>
              <w:ind w:leftChars="0"/>
              <w:rPr>
                <w:rFonts w:ascii="Times New Roman" w:hAnsi="Times New Roman"/>
                <w:bCs/>
                <w:color w:val="FF0000"/>
                <w:szCs w:val="21"/>
              </w:rPr>
            </w:pPr>
            <w:r w:rsidRPr="002B40C3">
              <w:rPr>
                <w:rFonts w:ascii="Times New Roman" w:hAnsi="Times New Roman" w:hint="eastAsia"/>
                <w:bCs/>
                <w:color w:val="FF0000"/>
                <w:szCs w:val="21"/>
              </w:rPr>
              <w:t>物理的安全管理（個人データを取り扱う区域の管理、機器及び電子媒体等の盗難等の防止、個人データの削除及び機器、電子媒体等の廃棄等）、技術的安全管理措置（アクセス制御、外部からの不正アクセス等の防止、情報システムの使用に伴う漏えい等の防止等）</w:t>
            </w:r>
            <w:r w:rsidR="00CD0956">
              <w:rPr>
                <w:rFonts w:ascii="Times New Roman" w:hAnsi="Times New Roman" w:hint="eastAsia"/>
                <w:bCs/>
                <w:color w:val="FF0000"/>
                <w:szCs w:val="21"/>
              </w:rPr>
              <w:t>等</w:t>
            </w:r>
            <w:r w:rsidRPr="002B40C3">
              <w:rPr>
                <w:rFonts w:ascii="Times New Roman" w:hAnsi="Times New Roman" w:hint="eastAsia"/>
                <w:bCs/>
                <w:color w:val="FF0000"/>
                <w:szCs w:val="21"/>
              </w:rPr>
              <w:t>について記載すること。例えば、個人情報等を管理するパーソナルコンピュータ（</w:t>
            </w:r>
            <w:r w:rsidRPr="002B40C3">
              <w:rPr>
                <w:rFonts w:ascii="Times New Roman" w:hAnsi="Times New Roman"/>
                <w:bCs/>
                <w:color w:val="FF0000"/>
                <w:szCs w:val="21"/>
              </w:rPr>
              <w:t>PC</w:t>
            </w:r>
            <w:r w:rsidRPr="002B40C3">
              <w:rPr>
                <w:rFonts w:ascii="Times New Roman" w:hAnsi="Times New Roman" w:hint="eastAsia"/>
                <w:bCs/>
                <w:color w:val="FF0000"/>
                <w:szCs w:val="21"/>
              </w:rPr>
              <w:t>）は必ず他の</w:t>
            </w:r>
            <w:r w:rsidRPr="002B40C3">
              <w:rPr>
                <w:rFonts w:ascii="Times New Roman" w:hAnsi="Times New Roman"/>
                <w:bCs/>
                <w:color w:val="FF0000"/>
                <w:szCs w:val="21"/>
              </w:rPr>
              <w:t>PC</w:t>
            </w:r>
            <w:r w:rsidRPr="002B40C3">
              <w:rPr>
                <w:rFonts w:ascii="Times New Roman" w:hAnsi="Times New Roman" w:hint="eastAsia"/>
                <w:bCs/>
                <w:color w:val="FF0000"/>
                <w:szCs w:val="21"/>
              </w:rPr>
              <w:t>やネットワークと接続されていない</w:t>
            </w:r>
            <w:r w:rsidRPr="002B40C3">
              <w:rPr>
                <w:rFonts w:ascii="Times New Roman" w:hAnsi="Times New Roman"/>
                <w:bCs/>
                <w:color w:val="FF0000"/>
                <w:szCs w:val="21"/>
              </w:rPr>
              <w:t>PC</w:t>
            </w:r>
            <w:r w:rsidRPr="002B40C3">
              <w:rPr>
                <w:rFonts w:ascii="Times New Roman" w:hAnsi="Times New Roman" w:hint="eastAsia"/>
                <w:bCs/>
                <w:color w:val="FF0000"/>
                <w:szCs w:val="21"/>
              </w:rPr>
              <w:t>とし、その旨を記載すること。</w:t>
            </w:r>
          </w:p>
          <w:p w14:paraId="0AEA9897" w14:textId="708F6D4D" w:rsidR="00224AE4" w:rsidRPr="002B40C3" w:rsidRDefault="00224AE4" w:rsidP="00E0307A">
            <w:pPr>
              <w:pStyle w:val="a9"/>
              <w:numPr>
                <w:ilvl w:val="0"/>
                <w:numId w:val="70"/>
              </w:numPr>
              <w:ind w:leftChars="0"/>
              <w:rPr>
                <w:rFonts w:ascii="Times New Roman" w:hAnsi="Times New Roman"/>
                <w:bCs/>
                <w:color w:val="FF0000"/>
                <w:szCs w:val="21"/>
              </w:rPr>
            </w:pPr>
            <w:r w:rsidRPr="002B40C3">
              <w:rPr>
                <w:rFonts w:ascii="Times New Roman" w:hAnsi="Times New Roman" w:hint="eastAsia"/>
                <w:bCs/>
                <w:color w:val="FF0000"/>
                <w:szCs w:val="21"/>
              </w:rPr>
              <w:t>研究対象者等から、研究を継続されることについて同意の撤回がなされた場合の個人情報等の取り扱いについて記載すること。</w:t>
            </w:r>
          </w:p>
        </w:tc>
      </w:tr>
    </w:tbl>
    <w:p w14:paraId="32E59AA9" w14:textId="77777777" w:rsidR="00EE45A9" w:rsidRPr="009C28BB" w:rsidRDefault="00EE45A9" w:rsidP="00E0307A">
      <w:pPr>
        <w:jc w:val="both"/>
        <w:rPr>
          <w:rFonts w:ascii="Times New Roman" w:hAnsi="Times New Roman" w:cs="メイリオ"/>
          <w:color w:val="FF0000"/>
          <w:sz w:val="21"/>
          <w:szCs w:val="21"/>
          <w:lang w:eastAsia="ja-JP"/>
        </w:rPr>
      </w:pPr>
      <w:bookmarkStart w:id="152" w:name="_Hlk97118550"/>
      <w:bookmarkStart w:id="153" w:name="_Hlk97118412"/>
      <w:r w:rsidRPr="009C28BB">
        <w:rPr>
          <w:rFonts w:ascii="Times New Roman" w:hAnsi="Times New Roman" w:cs="メイリオ" w:hint="eastAsia"/>
          <w:color w:val="FF0000"/>
          <w:sz w:val="21"/>
          <w:szCs w:val="21"/>
          <w:lang w:eastAsia="ja-JP"/>
        </w:rPr>
        <w:t>多機関共同研究の場合）</w:t>
      </w:r>
    </w:p>
    <w:p w14:paraId="2D6B0FE0" w14:textId="7E505808" w:rsidR="00EE45A9" w:rsidRPr="009C28BB" w:rsidRDefault="00EE45A9" w:rsidP="00E0307A">
      <w:pPr>
        <w:ind w:firstLineChars="100" w:firstLine="210"/>
        <w:jc w:val="both"/>
        <w:rPr>
          <w:rFonts w:ascii="Times New Roman" w:hAnsi="Times New Roman" w:cs="メイリオ"/>
          <w:color w:val="0070C0"/>
          <w:sz w:val="21"/>
          <w:szCs w:val="21"/>
          <w:lang w:eastAsia="ja-JP"/>
        </w:rPr>
      </w:pPr>
      <w:bookmarkStart w:id="154" w:name="_Hlk99484095"/>
      <w:bookmarkEnd w:id="152"/>
      <w:bookmarkEnd w:id="153"/>
      <w:r w:rsidRPr="009C28BB">
        <w:rPr>
          <w:rFonts w:ascii="Times New Roman" w:hAnsi="Times New Roman" w:cs="メイリオ" w:hint="eastAsia"/>
          <w:color w:val="0070C0"/>
          <w:sz w:val="21"/>
          <w:szCs w:val="21"/>
          <w:lang w:eastAsia="ja-JP"/>
        </w:rPr>
        <w:t>研究対象者には研究用番号を付し</w:t>
      </w:r>
      <w:bookmarkStart w:id="155" w:name="_Hlk205551346"/>
      <w:r>
        <w:rPr>
          <w:rFonts w:ascii="Times New Roman" w:hAnsi="Times New Roman" w:cs="メイリオ" w:hint="eastAsia"/>
          <w:color w:val="0070C0"/>
          <w:sz w:val="21"/>
          <w:szCs w:val="21"/>
          <w:lang w:eastAsia="ja-JP"/>
        </w:rPr>
        <w:t>た上で</w:t>
      </w:r>
      <w:r w:rsidRPr="002B40C3">
        <w:rPr>
          <w:rFonts w:ascii="Times New Roman" w:hAnsi="Times New Roman" w:cs="メイリオ" w:hint="eastAsia"/>
          <w:color w:val="0070C0"/>
          <w:sz w:val="21"/>
          <w:szCs w:val="21"/>
          <w:lang w:eastAsia="ja-JP"/>
        </w:rPr>
        <w:t>、</w:t>
      </w:r>
      <w:r w:rsidRPr="005559A3">
        <w:rPr>
          <w:rFonts w:ascii="Times New Roman" w:hAnsi="Times New Roman" w:cs="メイリオ" w:hint="eastAsia"/>
          <w:color w:val="0070C0"/>
          <w:sz w:val="21"/>
          <w:szCs w:val="21"/>
          <w:lang w:eastAsia="ja-JP"/>
        </w:rPr>
        <w:t>個人識別符号</w:t>
      </w:r>
      <w:r w:rsidRPr="002B40C3">
        <w:rPr>
          <w:rFonts w:ascii="Times New Roman" w:hAnsi="Times New Roman" w:cs="メイリオ" w:hint="eastAsia"/>
          <w:color w:val="0070C0"/>
          <w:sz w:val="21"/>
          <w:szCs w:val="21"/>
          <w:lang w:eastAsia="ja-JP"/>
        </w:rPr>
        <w:t>（</w:t>
      </w:r>
      <w:r>
        <w:rPr>
          <w:rFonts w:ascii="Times New Roman" w:hAnsi="Times New Roman" w:cs="メイリオ" w:hint="eastAsia"/>
          <w:color w:val="0070C0"/>
          <w:sz w:val="21"/>
          <w:szCs w:val="21"/>
          <w:lang w:eastAsia="ja-JP"/>
        </w:rPr>
        <w:t>ID</w:t>
      </w:r>
      <w:r w:rsidRPr="002B40C3">
        <w:rPr>
          <w:rFonts w:ascii="Times New Roman" w:hAnsi="Times New Roman" w:cs="メイリオ" w:hint="eastAsia"/>
          <w:color w:val="0070C0"/>
          <w:sz w:val="21"/>
          <w:szCs w:val="21"/>
          <w:lang w:eastAsia="ja-JP"/>
        </w:rPr>
        <w:t>）</w:t>
      </w:r>
      <w:r>
        <w:rPr>
          <w:rFonts w:ascii="Times New Roman" w:hAnsi="Times New Roman" w:cs="メイリオ" w:hint="eastAsia"/>
          <w:color w:val="0070C0"/>
          <w:sz w:val="21"/>
          <w:szCs w:val="21"/>
          <w:lang w:eastAsia="ja-JP"/>
        </w:rPr>
        <w:t>の全部及び</w:t>
      </w:r>
      <w:r w:rsidRPr="00BC1E21">
        <w:rPr>
          <w:rFonts w:ascii="Times New Roman" w:hAnsi="Times New Roman" w:cs="メイリオ" w:hint="eastAsia"/>
          <w:color w:val="0070C0"/>
          <w:sz w:val="21"/>
          <w:szCs w:val="21"/>
          <w:lang w:eastAsia="ja-JP"/>
        </w:rPr>
        <w:t>個人情報の一部</w:t>
      </w:r>
      <w:r>
        <w:rPr>
          <w:rFonts w:ascii="Times New Roman" w:hAnsi="Times New Roman" w:cs="メイリオ" w:hint="eastAsia"/>
          <w:color w:val="0070C0"/>
          <w:sz w:val="21"/>
          <w:szCs w:val="21"/>
          <w:lang w:eastAsia="ja-JP"/>
        </w:rPr>
        <w:t>（氏名等）</w:t>
      </w:r>
      <w:r w:rsidRPr="00BC1E21">
        <w:rPr>
          <w:rFonts w:ascii="Times New Roman" w:hAnsi="Times New Roman" w:cs="メイリオ" w:hint="eastAsia"/>
          <w:color w:val="0070C0"/>
          <w:sz w:val="21"/>
          <w:szCs w:val="21"/>
          <w:lang w:eastAsia="ja-JP"/>
        </w:rPr>
        <w:t>を</w:t>
      </w:r>
      <w:r>
        <w:rPr>
          <w:rFonts w:ascii="Times New Roman" w:hAnsi="Times New Roman" w:cs="メイリオ" w:hint="eastAsia"/>
          <w:color w:val="0070C0"/>
          <w:sz w:val="21"/>
          <w:szCs w:val="21"/>
          <w:lang w:eastAsia="ja-JP"/>
        </w:rPr>
        <w:t>削除し、</w:t>
      </w:r>
      <w:r w:rsidR="00D8169F" w:rsidRPr="00D8169F">
        <w:rPr>
          <w:rFonts w:ascii="Times New Roman" w:hAnsi="Times New Roman" w:cs="メイリオ" w:hint="eastAsia"/>
          <w:color w:val="0070C0"/>
          <w:sz w:val="21"/>
          <w:szCs w:val="21"/>
          <w:lang w:eastAsia="ja-JP"/>
        </w:rPr>
        <w:t>個人を特定できないように</w:t>
      </w:r>
      <w:bookmarkEnd w:id="155"/>
      <w:r w:rsidRPr="009C28BB">
        <w:rPr>
          <w:rFonts w:ascii="Times New Roman" w:hAnsi="Times New Roman" w:cs="メイリオ" w:hint="eastAsia"/>
          <w:color w:val="0070C0"/>
          <w:sz w:val="21"/>
          <w:szCs w:val="21"/>
          <w:lang w:eastAsia="ja-JP"/>
        </w:rPr>
        <w:t>加工した</w:t>
      </w:r>
      <w:bookmarkStart w:id="156" w:name="_Hlk162610383"/>
      <w:r>
        <w:rPr>
          <w:rFonts w:ascii="Times New Roman" w:hAnsi="Times New Roman" w:cs="メイリオ" w:hint="eastAsia"/>
          <w:color w:val="0070C0"/>
          <w:sz w:val="21"/>
          <w:szCs w:val="21"/>
          <w:lang w:eastAsia="ja-JP"/>
        </w:rPr>
        <w:t>試料・情報</w:t>
      </w:r>
      <w:r w:rsidRPr="009C28BB">
        <w:rPr>
          <w:rFonts w:ascii="Times New Roman" w:hAnsi="Times New Roman" w:cs="メイリオ" w:hint="eastAsia"/>
          <w:color w:val="0070C0"/>
          <w:sz w:val="21"/>
          <w:szCs w:val="21"/>
          <w:lang w:eastAsia="ja-JP"/>
        </w:rPr>
        <w:t>のみを</w:t>
      </w:r>
      <w:bookmarkStart w:id="157" w:name="_Hlk127450894"/>
      <w:r>
        <w:rPr>
          <w:rFonts w:ascii="Times New Roman" w:hAnsi="Times New Roman" w:cs="メイリオ" w:hint="eastAsia"/>
          <w:color w:val="0070C0"/>
          <w:sz w:val="21"/>
          <w:szCs w:val="21"/>
          <w:lang w:eastAsia="ja-JP"/>
        </w:rPr>
        <w:t>取り扱う</w:t>
      </w:r>
      <w:bookmarkEnd w:id="157"/>
      <w:r w:rsidRPr="009C28BB">
        <w:rPr>
          <w:rFonts w:ascii="Times New Roman" w:hAnsi="Times New Roman" w:cs="メイリオ" w:hint="eastAsia"/>
          <w:color w:val="0070C0"/>
          <w:sz w:val="21"/>
          <w:szCs w:val="21"/>
          <w:lang w:eastAsia="ja-JP"/>
        </w:rPr>
        <w:t>。</w:t>
      </w:r>
      <w:bookmarkEnd w:id="156"/>
    </w:p>
    <w:p w14:paraId="7F4CCCFA" w14:textId="59FDAD12" w:rsidR="00EE45A9" w:rsidRPr="009C28BB" w:rsidRDefault="00EE45A9" w:rsidP="00E0307A">
      <w:pPr>
        <w:ind w:firstLineChars="100" w:firstLine="210"/>
        <w:jc w:val="both"/>
        <w:rPr>
          <w:rFonts w:ascii="Times New Roman" w:hAnsi="Times New Roman" w:cs="メイリオ"/>
          <w:color w:val="0070C0"/>
          <w:sz w:val="21"/>
          <w:szCs w:val="21"/>
          <w:lang w:eastAsia="ja-JP"/>
        </w:rPr>
      </w:pPr>
      <w:r>
        <w:rPr>
          <w:rFonts w:ascii="Times New Roman" w:hAnsi="Times New Roman" w:cs="メイリオ" w:hint="eastAsia"/>
          <w:color w:val="0070C0"/>
          <w:sz w:val="21"/>
          <w:szCs w:val="21"/>
          <w:lang w:eastAsia="ja-JP"/>
        </w:rPr>
        <w:t>試料は●</w:t>
      </w:r>
      <w:bookmarkStart w:id="158" w:name="_Hlk205381920"/>
      <w:r w:rsidR="002B0CFC">
        <w:rPr>
          <w:rFonts w:ascii="Times New Roman" w:hAnsi="Times New Roman" w:cs="メイリオ" w:hint="eastAsia"/>
          <w:color w:val="0070C0"/>
          <w:sz w:val="21"/>
          <w:szCs w:val="21"/>
          <w:lang w:eastAsia="ja-JP"/>
        </w:rPr>
        <w:t>の施錠可能</w:t>
      </w:r>
      <w:r w:rsidR="00F832DE">
        <w:rPr>
          <w:rFonts w:ascii="Times New Roman" w:hAnsi="Times New Roman" w:cs="メイリオ" w:hint="eastAsia"/>
          <w:color w:val="0070C0"/>
          <w:sz w:val="21"/>
          <w:szCs w:val="21"/>
          <w:lang w:eastAsia="ja-JP"/>
        </w:rPr>
        <w:t>な</w:t>
      </w:r>
      <w:r w:rsidR="002B0CFC">
        <w:rPr>
          <w:rFonts w:ascii="Times New Roman" w:hAnsi="Times New Roman" w:cs="メイリオ" w:hint="eastAsia"/>
          <w:color w:val="0070C0"/>
          <w:sz w:val="21"/>
          <w:szCs w:val="21"/>
          <w:lang w:eastAsia="ja-JP"/>
        </w:rPr>
        <w:t>保管庫</w:t>
      </w:r>
      <w:bookmarkEnd w:id="158"/>
      <w:r>
        <w:rPr>
          <w:rFonts w:ascii="Times New Roman" w:hAnsi="Times New Roman" w:cs="メイリオ" w:hint="eastAsia"/>
          <w:color w:val="0070C0"/>
          <w:sz w:val="21"/>
          <w:szCs w:val="21"/>
          <w:lang w:eastAsia="ja-JP"/>
        </w:rPr>
        <w:t>に</w:t>
      </w:r>
      <w:r w:rsidRPr="009C28BB">
        <w:rPr>
          <w:rFonts w:ascii="Times New Roman" w:hAnsi="Times New Roman" w:cs="メイリオ" w:hint="eastAsia"/>
          <w:color w:val="0070C0"/>
          <w:sz w:val="21"/>
          <w:szCs w:val="21"/>
          <w:lang w:eastAsia="ja-JP"/>
        </w:rPr>
        <w:t>保管</w:t>
      </w:r>
      <w:r>
        <w:rPr>
          <w:rFonts w:ascii="Times New Roman" w:hAnsi="Times New Roman" w:cs="メイリオ" w:hint="eastAsia"/>
          <w:color w:val="0070C0"/>
          <w:sz w:val="21"/>
          <w:szCs w:val="21"/>
          <w:lang w:eastAsia="ja-JP"/>
        </w:rPr>
        <w:t>し、情報は</w:t>
      </w:r>
      <w:bookmarkStart w:id="159" w:name="_Hlk205381924"/>
      <w:r w:rsidR="002B0CFC">
        <w:rPr>
          <w:rFonts w:ascii="Times New Roman" w:hAnsi="Times New Roman" w:cs="メイリオ" w:hint="eastAsia"/>
          <w:color w:val="0070C0"/>
          <w:sz w:val="21"/>
          <w:szCs w:val="21"/>
          <w:lang w:eastAsia="ja-JP"/>
        </w:rPr>
        <w:t>施錠可能な●内に設置された、</w:t>
      </w:r>
      <w:bookmarkEnd w:id="159"/>
      <w:r w:rsidRPr="009C28BB">
        <w:rPr>
          <w:rFonts w:ascii="Times New Roman" w:hAnsi="Times New Roman" w:cs="メイリオ" w:hint="eastAsia"/>
          <w:color w:val="0070C0"/>
          <w:sz w:val="21"/>
          <w:szCs w:val="21"/>
          <w:lang w:eastAsia="ja-JP"/>
        </w:rPr>
        <w:t>インターネットに接続されて</w:t>
      </w:r>
      <w:r w:rsidR="00BF441E">
        <w:rPr>
          <w:rFonts w:ascii="Times New Roman" w:hAnsi="Times New Roman" w:cs="メイリオ" w:hint="eastAsia"/>
          <w:color w:val="0070C0"/>
          <w:sz w:val="21"/>
          <w:szCs w:val="21"/>
          <w:lang w:eastAsia="ja-JP"/>
        </w:rPr>
        <w:t>い</w:t>
      </w:r>
      <w:r w:rsidRPr="009C28BB">
        <w:rPr>
          <w:rFonts w:ascii="Times New Roman" w:hAnsi="Times New Roman" w:cs="メイリオ" w:hint="eastAsia"/>
          <w:color w:val="0070C0"/>
          <w:sz w:val="21"/>
          <w:szCs w:val="21"/>
          <w:lang w:eastAsia="ja-JP"/>
        </w:rPr>
        <w:t>ないパスワード</w:t>
      </w:r>
      <w:r w:rsidR="00C74E0F">
        <w:rPr>
          <w:rFonts w:ascii="Times New Roman" w:hAnsi="Times New Roman" w:cs="メイリオ" w:hint="eastAsia"/>
          <w:color w:val="0070C0"/>
          <w:sz w:val="21"/>
          <w:szCs w:val="21"/>
          <w:lang w:eastAsia="ja-JP"/>
        </w:rPr>
        <w:t>保護され</w:t>
      </w:r>
      <w:r w:rsidRPr="009C28BB">
        <w:rPr>
          <w:rFonts w:ascii="Times New Roman" w:hAnsi="Times New Roman" w:cs="メイリオ" w:hint="eastAsia"/>
          <w:color w:val="0070C0"/>
          <w:sz w:val="21"/>
          <w:szCs w:val="21"/>
          <w:lang w:eastAsia="ja-JP"/>
        </w:rPr>
        <w:t>たパーソナルコンピュータ（</w:t>
      </w:r>
      <w:r w:rsidRPr="009C28BB">
        <w:rPr>
          <w:rFonts w:ascii="Times New Roman" w:hAnsi="Times New Roman" w:cs="メイリオ"/>
          <w:color w:val="0070C0"/>
          <w:sz w:val="21"/>
          <w:szCs w:val="21"/>
          <w:lang w:eastAsia="ja-JP"/>
        </w:rPr>
        <w:t>PC</w:t>
      </w:r>
      <w:r w:rsidRPr="009C28BB">
        <w:rPr>
          <w:rFonts w:ascii="Times New Roman" w:hAnsi="Times New Roman" w:cs="メイリオ" w:hint="eastAsia"/>
          <w:color w:val="0070C0"/>
          <w:sz w:val="21"/>
          <w:szCs w:val="21"/>
          <w:lang w:eastAsia="ja-JP"/>
        </w:rPr>
        <w:t>）に研究用番号</w:t>
      </w:r>
      <w:r>
        <w:rPr>
          <w:rFonts w:ascii="Times New Roman" w:hAnsi="Times New Roman" w:cs="メイリオ" w:hint="eastAsia"/>
          <w:color w:val="0070C0"/>
          <w:sz w:val="21"/>
          <w:szCs w:val="21"/>
          <w:lang w:eastAsia="ja-JP"/>
        </w:rPr>
        <w:t>、</w:t>
      </w:r>
      <w:r w:rsidRPr="009C28BB">
        <w:rPr>
          <w:rFonts w:ascii="Times New Roman" w:hAnsi="Times New Roman" w:cs="メイリオ" w:hint="eastAsia"/>
          <w:color w:val="0070C0"/>
          <w:sz w:val="21"/>
          <w:szCs w:val="21"/>
          <w:lang w:eastAsia="ja-JP"/>
        </w:rPr>
        <w:t>加工前の</w:t>
      </w:r>
      <w:r w:rsidR="00563E31" w:rsidRPr="00563E31">
        <w:rPr>
          <w:rFonts w:ascii="Times New Roman" w:hAnsi="Times New Roman" w:cs="メイリオ" w:hint="eastAsia"/>
          <w:color w:val="0070C0"/>
          <w:sz w:val="21"/>
          <w:szCs w:val="21"/>
          <w:lang w:eastAsia="ja-JP"/>
        </w:rPr>
        <w:t>ID</w:t>
      </w:r>
      <w:r>
        <w:rPr>
          <w:rFonts w:ascii="Times New Roman" w:hAnsi="Times New Roman" w:cs="メイリオ" w:hint="eastAsia"/>
          <w:color w:val="0070C0"/>
          <w:sz w:val="21"/>
          <w:szCs w:val="21"/>
          <w:lang w:eastAsia="ja-JP"/>
        </w:rPr>
        <w:t>及び個人を識別するための対照表</w:t>
      </w:r>
      <w:r w:rsidRPr="009C28BB">
        <w:rPr>
          <w:rFonts w:ascii="Times New Roman" w:hAnsi="Times New Roman" w:cs="メイリオ" w:hint="eastAsia"/>
          <w:color w:val="0070C0"/>
          <w:sz w:val="21"/>
          <w:szCs w:val="21"/>
          <w:lang w:eastAsia="ja-JP"/>
        </w:rPr>
        <w:t>を保管することにより、情報の漏洩に対する安全対策を講じる。</w:t>
      </w:r>
    </w:p>
    <w:p w14:paraId="40609366" w14:textId="39010E49" w:rsidR="00EE45A9" w:rsidRPr="009C28BB" w:rsidRDefault="00EE45A9" w:rsidP="00E0307A">
      <w:pPr>
        <w:ind w:firstLineChars="100" w:firstLine="210"/>
        <w:jc w:val="both"/>
        <w:rPr>
          <w:rFonts w:ascii="Times New Roman" w:hAnsi="Times New Roman" w:cs="メイリオ"/>
          <w:color w:val="0070C0"/>
          <w:sz w:val="21"/>
          <w:szCs w:val="21"/>
          <w:lang w:eastAsia="ja-JP"/>
        </w:rPr>
      </w:pPr>
      <w:r w:rsidRPr="009C28BB">
        <w:rPr>
          <w:rFonts w:ascii="Times New Roman" w:hAnsi="Times New Roman" w:cs="メイリオ" w:hint="eastAsia"/>
          <w:color w:val="0070C0"/>
          <w:sz w:val="21"/>
          <w:szCs w:val="21"/>
          <w:lang w:eastAsia="ja-JP"/>
        </w:rPr>
        <w:t>共同研究機関（○○病院、●●病院及び△△病院）で得られた試料・情報は□□病院に郵送される。□□病院に送付された試料・情報は、</w:t>
      </w:r>
      <w:r>
        <w:rPr>
          <w:rFonts w:ascii="Times New Roman" w:hAnsi="Times New Roman" w:cs="メイリオ" w:hint="eastAsia"/>
          <w:color w:val="0070C0"/>
          <w:sz w:val="21"/>
          <w:szCs w:val="21"/>
          <w:lang w:eastAsia="ja-JP"/>
        </w:rPr>
        <w:t>試料を●</w:t>
      </w:r>
      <w:bookmarkStart w:id="160" w:name="_Hlk205381937"/>
      <w:r w:rsidR="002B0CFC">
        <w:rPr>
          <w:rFonts w:ascii="Times New Roman" w:hAnsi="Times New Roman" w:cs="メイリオ" w:hint="eastAsia"/>
          <w:color w:val="0070C0"/>
          <w:sz w:val="21"/>
          <w:szCs w:val="21"/>
          <w:lang w:eastAsia="ja-JP"/>
        </w:rPr>
        <w:t>の</w:t>
      </w:r>
      <w:r w:rsidR="00132285">
        <w:rPr>
          <w:rFonts w:ascii="Times New Roman" w:hAnsi="Times New Roman" w:cs="メイリオ" w:hint="eastAsia"/>
          <w:color w:val="0070C0"/>
          <w:sz w:val="21"/>
          <w:szCs w:val="21"/>
          <w:lang w:eastAsia="ja-JP"/>
        </w:rPr>
        <w:t>施錠可能な</w:t>
      </w:r>
      <w:r w:rsidR="002B0CFC">
        <w:rPr>
          <w:rFonts w:ascii="Times New Roman" w:hAnsi="Times New Roman" w:cs="メイリオ" w:hint="eastAsia"/>
          <w:color w:val="0070C0"/>
          <w:sz w:val="21"/>
          <w:szCs w:val="21"/>
          <w:lang w:eastAsia="ja-JP"/>
        </w:rPr>
        <w:t>保管庫</w:t>
      </w:r>
      <w:bookmarkEnd w:id="160"/>
      <w:r>
        <w:rPr>
          <w:rFonts w:ascii="Times New Roman" w:hAnsi="Times New Roman" w:cs="メイリオ" w:hint="eastAsia"/>
          <w:color w:val="0070C0"/>
          <w:sz w:val="21"/>
          <w:szCs w:val="21"/>
          <w:lang w:eastAsia="ja-JP"/>
        </w:rPr>
        <w:t>に、情報を</w:t>
      </w:r>
      <w:bookmarkStart w:id="161" w:name="_Hlk205381944"/>
      <w:r w:rsidR="002B0CFC">
        <w:rPr>
          <w:rFonts w:ascii="Times New Roman" w:hAnsi="Times New Roman" w:cs="メイリオ" w:hint="eastAsia"/>
          <w:color w:val="0070C0"/>
          <w:sz w:val="21"/>
          <w:szCs w:val="21"/>
          <w:lang w:eastAsia="ja-JP"/>
        </w:rPr>
        <w:t>施錠可能な●内に設置された、</w:t>
      </w:r>
      <w:bookmarkEnd w:id="161"/>
      <w:r w:rsidRPr="009C28BB">
        <w:rPr>
          <w:rFonts w:ascii="Times New Roman" w:hAnsi="Times New Roman" w:cs="メイリオ" w:hint="eastAsia"/>
          <w:color w:val="0070C0"/>
          <w:sz w:val="21"/>
          <w:szCs w:val="21"/>
          <w:lang w:eastAsia="ja-JP"/>
        </w:rPr>
        <w:t>インターネットに接続されて</w:t>
      </w:r>
      <w:r w:rsidR="002A0EED">
        <w:rPr>
          <w:rFonts w:ascii="Times New Roman" w:hAnsi="Times New Roman" w:cs="メイリオ" w:hint="eastAsia"/>
          <w:color w:val="0070C0"/>
          <w:sz w:val="21"/>
          <w:szCs w:val="21"/>
          <w:lang w:eastAsia="ja-JP"/>
        </w:rPr>
        <w:t>い</w:t>
      </w:r>
      <w:r w:rsidRPr="009C28BB">
        <w:rPr>
          <w:rFonts w:ascii="Times New Roman" w:hAnsi="Times New Roman" w:cs="メイリオ" w:hint="eastAsia"/>
          <w:color w:val="0070C0"/>
          <w:sz w:val="21"/>
          <w:szCs w:val="21"/>
          <w:lang w:eastAsia="ja-JP"/>
        </w:rPr>
        <w:t>ないパスワード</w:t>
      </w:r>
      <w:bookmarkStart w:id="162" w:name="_Hlk205473826"/>
      <w:r w:rsidR="00C74E0F">
        <w:rPr>
          <w:rFonts w:ascii="Times New Roman" w:hAnsi="Times New Roman" w:cs="メイリオ" w:hint="eastAsia"/>
          <w:color w:val="0070C0"/>
          <w:sz w:val="21"/>
          <w:szCs w:val="21"/>
          <w:lang w:eastAsia="ja-JP"/>
        </w:rPr>
        <w:t>保護され</w:t>
      </w:r>
      <w:bookmarkEnd w:id="162"/>
      <w:r w:rsidRPr="009C28BB">
        <w:rPr>
          <w:rFonts w:ascii="Times New Roman" w:hAnsi="Times New Roman" w:cs="メイリオ" w:hint="eastAsia"/>
          <w:color w:val="0070C0"/>
          <w:sz w:val="21"/>
          <w:szCs w:val="21"/>
          <w:lang w:eastAsia="ja-JP"/>
        </w:rPr>
        <w:t>た</w:t>
      </w:r>
      <w:r w:rsidRPr="009C28BB">
        <w:rPr>
          <w:rFonts w:ascii="Times New Roman" w:hAnsi="Times New Roman" w:cs="メイリオ"/>
          <w:color w:val="0070C0"/>
          <w:sz w:val="21"/>
          <w:szCs w:val="21"/>
          <w:lang w:eastAsia="ja-JP"/>
        </w:rPr>
        <w:t>PC</w:t>
      </w:r>
      <w:r w:rsidRPr="009C28BB">
        <w:rPr>
          <w:rFonts w:ascii="Times New Roman" w:hAnsi="Times New Roman" w:cs="メイリオ" w:hint="eastAsia"/>
          <w:color w:val="0070C0"/>
          <w:sz w:val="21"/>
          <w:szCs w:val="21"/>
          <w:lang w:eastAsia="ja-JP"/>
        </w:rPr>
        <w:t>に保管し、試料・情報の管理者が管理する。</w:t>
      </w:r>
    </w:p>
    <w:p w14:paraId="54037E34" w14:textId="77777777" w:rsidR="00EE45A9" w:rsidRPr="009C28BB" w:rsidRDefault="00EE45A9" w:rsidP="00E0307A">
      <w:pPr>
        <w:ind w:firstLineChars="100" w:firstLine="210"/>
        <w:jc w:val="both"/>
        <w:rPr>
          <w:rFonts w:ascii="Times New Roman" w:hAnsi="Times New Roman" w:cs="メイリオ"/>
          <w:color w:val="0070C0"/>
          <w:sz w:val="21"/>
          <w:szCs w:val="21"/>
          <w:lang w:eastAsia="ja-JP"/>
        </w:rPr>
      </w:pPr>
      <w:r w:rsidRPr="009C28BB">
        <w:rPr>
          <w:rFonts w:ascii="Times New Roman" w:hAnsi="Times New Roman" w:cs="メイリオ" w:hint="eastAsia"/>
          <w:color w:val="0070C0"/>
          <w:sz w:val="21"/>
          <w:szCs w:val="21"/>
          <w:lang w:eastAsia="ja-JP"/>
        </w:rPr>
        <w:t>研究対象者等から、研究を継続されることについて同意の撤回がなされた場合は、個人情</w:t>
      </w:r>
      <w:r w:rsidRPr="009C28BB">
        <w:rPr>
          <w:rFonts w:ascii="Times New Roman" w:hAnsi="Times New Roman" w:cs="メイリオ" w:hint="eastAsia"/>
          <w:color w:val="0070C0"/>
          <w:sz w:val="21"/>
          <w:szCs w:val="21"/>
          <w:lang w:eastAsia="ja-JP"/>
        </w:rPr>
        <w:lastRenderedPageBreak/>
        <w:t>報は速やかに廃棄する。また、研究結果の報告、発表に関しては個人を特定される形では公表しない。</w:t>
      </w:r>
    </w:p>
    <w:p w14:paraId="250D7C0A" w14:textId="77777777" w:rsidR="00EE45A9" w:rsidRPr="009C28BB" w:rsidRDefault="00EE45A9" w:rsidP="00E0307A">
      <w:pPr>
        <w:jc w:val="both"/>
        <w:rPr>
          <w:rFonts w:ascii="Times New Roman" w:hAnsi="Times New Roman" w:cs="メイリオ"/>
          <w:color w:val="0070C0"/>
          <w:sz w:val="21"/>
          <w:szCs w:val="21"/>
          <w:lang w:eastAsia="ja-JP"/>
        </w:rPr>
      </w:pPr>
    </w:p>
    <w:bookmarkEnd w:id="154"/>
    <w:p w14:paraId="115C5BBC" w14:textId="77777777" w:rsidR="00EE45A9" w:rsidRPr="009C28BB" w:rsidRDefault="00EE45A9" w:rsidP="00E0307A">
      <w:pPr>
        <w:jc w:val="both"/>
        <w:rPr>
          <w:rFonts w:ascii="Times New Roman" w:hAnsi="Times New Roman" w:cs="メイリオ"/>
          <w:color w:val="FF0000"/>
          <w:sz w:val="21"/>
          <w:szCs w:val="21"/>
          <w:lang w:eastAsia="ja-JP"/>
        </w:rPr>
      </w:pPr>
      <w:r w:rsidRPr="009C28BB">
        <w:rPr>
          <w:rFonts w:ascii="Times New Roman" w:hAnsi="Times New Roman" w:cs="メイリオ" w:hint="eastAsia"/>
          <w:color w:val="FF0000"/>
          <w:sz w:val="21"/>
          <w:szCs w:val="21"/>
          <w:lang w:eastAsia="ja-JP"/>
        </w:rPr>
        <w:t>単機関研究の場合）</w:t>
      </w:r>
    </w:p>
    <w:p w14:paraId="1F37F572" w14:textId="421DF735" w:rsidR="00EE45A9" w:rsidRPr="009C28BB" w:rsidRDefault="00EE45A9" w:rsidP="00E0307A">
      <w:pPr>
        <w:ind w:firstLineChars="100" w:firstLine="210"/>
        <w:jc w:val="both"/>
        <w:rPr>
          <w:rFonts w:ascii="Times New Roman" w:hAnsi="Times New Roman" w:cs="メイリオ"/>
          <w:color w:val="0070C0"/>
          <w:sz w:val="21"/>
          <w:szCs w:val="21"/>
          <w:lang w:eastAsia="ja-JP"/>
        </w:rPr>
      </w:pPr>
      <w:bookmarkStart w:id="163" w:name="_Hlk200973512"/>
      <w:r w:rsidRPr="009C28BB">
        <w:rPr>
          <w:rFonts w:ascii="Times New Roman" w:hAnsi="Times New Roman" w:cs="メイリオ" w:hint="eastAsia"/>
          <w:color w:val="0070C0"/>
          <w:sz w:val="21"/>
          <w:szCs w:val="21"/>
          <w:lang w:eastAsia="ja-JP"/>
        </w:rPr>
        <w:t>研究対象者には研究用番号を付し</w:t>
      </w:r>
      <w:r>
        <w:rPr>
          <w:rFonts w:ascii="Times New Roman" w:hAnsi="Times New Roman" w:cs="メイリオ" w:hint="eastAsia"/>
          <w:color w:val="0070C0"/>
          <w:sz w:val="21"/>
          <w:szCs w:val="21"/>
          <w:lang w:eastAsia="ja-JP"/>
        </w:rPr>
        <w:t>た上で</w:t>
      </w:r>
      <w:r w:rsidRPr="002B40C3">
        <w:rPr>
          <w:rFonts w:ascii="Times New Roman" w:hAnsi="Times New Roman" w:cs="メイリオ" w:hint="eastAsia"/>
          <w:color w:val="0070C0"/>
          <w:sz w:val="21"/>
          <w:szCs w:val="21"/>
          <w:lang w:eastAsia="ja-JP"/>
        </w:rPr>
        <w:t>、</w:t>
      </w:r>
      <w:r w:rsidRPr="005559A3">
        <w:rPr>
          <w:rFonts w:ascii="Times New Roman" w:hAnsi="Times New Roman" w:cs="メイリオ" w:hint="eastAsia"/>
          <w:color w:val="0070C0"/>
          <w:sz w:val="21"/>
          <w:szCs w:val="21"/>
          <w:lang w:eastAsia="ja-JP"/>
        </w:rPr>
        <w:t>個人識別符号</w:t>
      </w:r>
      <w:r w:rsidRPr="002B40C3">
        <w:rPr>
          <w:rFonts w:ascii="Times New Roman" w:hAnsi="Times New Roman" w:cs="メイリオ" w:hint="eastAsia"/>
          <w:color w:val="0070C0"/>
          <w:sz w:val="21"/>
          <w:szCs w:val="21"/>
          <w:lang w:eastAsia="ja-JP"/>
        </w:rPr>
        <w:t>（</w:t>
      </w:r>
      <w:r>
        <w:rPr>
          <w:rFonts w:ascii="Times New Roman" w:hAnsi="Times New Roman" w:cs="メイリオ" w:hint="eastAsia"/>
          <w:color w:val="0070C0"/>
          <w:sz w:val="21"/>
          <w:szCs w:val="21"/>
          <w:lang w:eastAsia="ja-JP"/>
        </w:rPr>
        <w:t>ID</w:t>
      </w:r>
      <w:r w:rsidRPr="002B40C3">
        <w:rPr>
          <w:rFonts w:ascii="Times New Roman" w:hAnsi="Times New Roman" w:cs="メイリオ" w:hint="eastAsia"/>
          <w:color w:val="0070C0"/>
          <w:sz w:val="21"/>
          <w:szCs w:val="21"/>
          <w:lang w:eastAsia="ja-JP"/>
        </w:rPr>
        <w:t>）</w:t>
      </w:r>
      <w:r>
        <w:rPr>
          <w:rFonts w:ascii="Times New Roman" w:hAnsi="Times New Roman" w:cs="メイリオ" w:hint="eastAsia"/>
          <w:color w:val="0070C0"/>
          <w:sz w:val="21"/>
          <w:szCs w:val="21"/>
          <w:lang w:eastAsia="ja-JP"/>
        </w:rPr>
        <w:t>の全部及び</w:t>
      </w:r>
      <w:r w:rsidRPr="00BC1E21">
        <w:rPr>
          <w:rFonts w:ascii="Times New Roman" w:hAnsi="Times New Roman" w:cs="メイリオ" w:hint="eastAsia"/>
          <w:color w:val="0070C0"/>
          <w:sz w:val="21"/>
          <w:szCs w:val="21"/>
          <w:lang w:eastAsia="ja-JP"/>
        </w:rPr>
        <w:t>個人情報の一部</w:t>
      </w:r>
      <w:r>
        <w:rPr>
          <w:rFonts w:ascii="Times New Roman" w:hAnsi="Times New Roman" w:cs="メイリオ" w:hint="eastAsia"/>
          <w:color w:val="0070C0"/>
          <w:sz w:val="21"/>
          <w:szCs w:val="21"/>
          <w:lang w:eastAsia="ja-JP"/>
        </w:rPr>
        <w:t>（氏名等）</w:t>
      </w:r>
      <w:r w:rsidRPr="00BC1E21">
        <w:rPr>
          <w:rFonts w:ascii="Times New Roman" w:hAnsi="Times New Roman" w:cs="メイリオ" w:hint="eastAsia"/>
          <w:color w:val="0070C0"/>
          <w:sz w:val="21"/>
          <w:szCs w:val="21"/>
          <w:lang w:eastAsia="ja-JP"/>
        </w:rPr>
        <w:t>を</w:t>
      </w:r>
      <w:r>
        <w:rPr>
          <w:rFonts w:ascii="Times New Roman" w:hAnsi="Times New Roman" w:cs="メイリオ" w:hint="eastAsia"/>
          <w:color w:val="0070C0"/>
          <w:sz w:val="21"/>
          <w:szCs w:val="21"/>
          <w:lang w:eastAsia="ja-JP"/>
        </w:rPr>
        <w:t>削除し、</w:t>
      </w:r>
      <w:r w:rsidR="00D8169F" w:rsidRPr="00D8169F">
        <w:rPr>
          <w:rFonts w:ascii="Times New Roman" w:hAnsi="Times New Roman" w:cs="メイリオ" w:hint="eastAsia"/>
          <w:color w:val="0070C0"/>
          <w:sz w:val="21"/>
          <w:szCs w:val="21"/>
          <w:lang w:eastAsia="ja-JP"/>
        </w:rPr>
        <w:t>個人を特定できないように</w:t>
      </w:r>
      <w:r w:rsidRPr="009C28BB">
        <w:rPr>
          <w:rFonts w:ascii="Times New Roman" w:hAnsi="Times New Roman" w:cs="メイリオ" w:hint="eastAsia"/>
          <w:color w:val="0070C0"/>
          <w:sz w:val="21"/>
          <w:szCs w:val="21"/>
          <w:lang w:eastAsia="ja-JP"/>
        </w:rPr>
        <w:t>加工した</w:t>
      </w:r>
      <w:r>
        <w:rPr>
          <w:rFonts w:ascii="Times New Roman" w:hAnsi="Times New Roman" w:cs="メイリオ" w:hint="eastAsia"/>
          <w:color w:val="0070C0"/>
          <w:sz w:val="21"/>
          <w:szCs w:val="21"/>
          <w:lang w:eastAsia="ja-JP"/>
        </w:rPr>
        <w:t>試料・情報</w:t>
      </w:r>
      <w:r w:rsidRPr="009C28BB">
        <w:rPr>
          <w:rFonts w:ascii="Times New Roman" w:hAnsi="Times New Roman" w:cs="メイリオ" w:hint="eastAsia"/>
          <w:color w:val="0070C0"/>
          <w:sz w:val="21"/>
          <w:szCs w:val="21"/>
          <w:lang w:eastAsia="ja-JP"/>
        </w:rPr>
        <w:t>のみを</w:t>
      </w:r>
      <w:r>
        <w:rPr>
          <w:rFonts w:ascii="Times New Roman" w:hAnsi="Times New Roman" w:cs="メイリオ" w:hint="eastAsia"/>
          <w:color w:val="0070C0"/>
          <w:sz w:val="21"/>
          <w:szCs w:val="21"/>
          <w:lang w:eastAsia="ja-JP"/>
        </w:rPr>
        <w:t>取り扱う</w:t>
      </w:r>
      <w:r w:rsidRPr="009C28BB">
        <w:rPr>
          <w:rFonts w:ascii="Times New Roman" w:hAnsi="Times New Roman" w:cs="メイリオ" w:hint="eastAsia"/>
          <w:color w:val="0070C0"/>
          <w:sz w:val="21"/>
          <w:szCs w:val="21"/>
          <w:lang w:eastAsia="ja-JP"/>
        </w:rPr>
        <w:t>。</w:t>
      </w:r>
    </w:p>
    <w:p w14:paraId="40CFC818" w14:textId="0D817AA4" w:rsidR="00EE45A9" w:rsidRPr="009C28BB" w:rsidRDefault="00EE45A9" w:rsidP="00E0307A">
      <w:pPr>
        <w:ind w:firstLineChars="100" w:firstLine="210"/>
        <w:jc w:val="both"/>
        <w:rPr>
          <w:rFonts w:ascii="Times New Roman" w:hAnsi="Times New Roman" w:cs="メイリオ"/>
          <w:color w:val="0070C0"/>
          <w:sz w:val="21"/>
          <w:szCs w:val="21"/>
          <w:lang w:eastAsia="ja-JP"/>
        </w:rPr>
      </w:pPr>
      <w:r>
        <w:rPr>
          <w:rFonts w:ascii="Times New Roman" w:hAnsi="Times New Roman" w:cs="メイリオ" w:hint="eastAsia"/>
          <w:color w:val="0070C0"/>
          <w:sz w:val="21"/>
          <w:szCs w:val="21"/>
          <w:lang w:eastAsia="ja-JP"/>
        </w:rPr>
        <w:t>試料は●</w:t>
      </w:r>
      <w:bookmarkStart w:id="164" w:name="_Hlk205381962"/>
      <w:r w:rsidR="002B0CFC">
        <w:rPr>
          <w:rFonts w:ascii="Times New Roman" w:hAnsi="Times New Roman" w:cs="メイリオ" w:hint="eastAsia"/>
          <w:color w:val="0070C0"/>
          <w:sz w:val="21"/>
          <w:szCs w:val="21"/>
          <w:lang w:eastAsia="ja-JP"/>
        </w:rPr>
        <w:t>の施錠可能</w:t>
      </w:r>
      <w:r w:rsidR="00F832DE">
        <w:rPr>
          <w:rFonts w:ascii="Times New Roman" w:hAnsi="Times New Roman" w:cs="メイリオ" w:hint="eastAsia"/>
          <w:color w:val="0070C0"/>
          <w:sz w:val="21"/>
          <w:szCs w:val="21"/>
          <w:lang w:eastAsia="ja-JP"/>
        </w:rPr>
        <w:t>な</w:t>
      </w:r>
      <w:r w:rsidR="002B0CFC">
        <w:rPr>
          <w:rFonts w:ascii="Times New Roman" w:hAnsi="Times New Roman" w:cs="メイリオ" w:hint="eastAsia"/>
          <w:color w:val="0070C0"/>
          <w:sz w:val="21"/>
          <w:szCs w:val="21"/>
          <w:lang w:eastAsia="ja-JP"/>
        </w:rPr>
        <w:t>保管庫</w:t>
      </w:r>
      <w:bookmarkEnd w:id="164"/>
      <w:r>
        <w:rPr>
          <w:rFonts w:ascii="Times New Roman" w:hAnsi="Times New Roman" w:cs="メイリオ" w:hint="eastAsia"/>
          <w:color w:val="0070C0"/>
          <w:sz w:val="21"/>
          <w:szCs w:val="21"/>
          <w:lang w:eastAsia="ja-JP"/>
        </w:rPr>
        <w:t>に</w:t>
      </w:r>
      <w:r w:rsidRPr="009C28BB">
        <w:rPr>
          <w:rFonts w:ascii="Times New Roman" w:hAnsi="Times New Roman" w:cs="メイリオ" w:hint="eastAsia"/>
          <w:color w:val="0070C0"/>
          <w:sz w:val="21"/>
          <w:szCs w:val="21"/>
          <w:lang w:eastAsia="ja-JP"/>
        </w:rPr>
        <w:t>保管</w:t>
      </w:r>
      <w:r>
        <w:rPr>
          <w:rFonts w:ascii="Times New Roman" w:hAnsi="Times New Roman" w:cs="メイリオ" w:hint="eastAsia"/>
          <w:color w:val="0070C0"/>
          <w:sz w:val="21"/>
          <w:szCs w:val="21"/>
          <w:lang w:eastAsia="ja-JP"/>
        </w:rPr>
        <w:t>し、情報は</w:t>
      </w:r>
      <w:bookmarkStart w:id="165" w:name="_Hlk205381969"/>
      <w:bookmarkStart w:id="166" w:name="_Hlk207098287"/>
      <w:bookmarkStart w:id="167" w:name="_Hlk193091964"/>
      <w:r w:rsidR="002B0CFC">
        <w:rPr>
          <w:rFonts w:ascii="Times New Roman" w:hAnsi="Times New Roman" w:cs="メイリオ" w:hint="eastAsia"/>
          <w:color w:val="0070C0"/>
          <w:sz w:val="21"/>
          <w:szCs w:val="21"/>
          <w:lang w:eastAsia="ja-JP"/>
        </w:rPr>
        <w:t>施錠可能な●内に設置された、</w:t>
      </w:r>
      <w:bookmarkEnd w:id="165"/>
      <w:r w:rsidRPr="009C28BB">
        <w:rPr>
          <w:rFonts w:ascii="Times New Roman" w:hAnsi="Times New Roman" w:cs="メイリオ" w:hint="eastAsia"/>
          <w:color w:val="0070C0"/>
          <w:sz w:val="21"/>
          <w:szCs w:val="21"/>
          <w:lang w:eastAsia="ja-JP"/>
        </w:rPr>
        <w:t>インターネットに接続されて</w:t>
      </w:r>
      <w:r w:rsidR="00BF441E">
        <w:rPr>
          <w:rFonts w:ascii="Times New Roman" w:hAnsi="Times New Roman" w:cs="メイリオ" w:hint="eastAsia"/>
          <w:color w:val="0070C0"/>
          <w:sz w:val="21"/>
          <w:szCs w:val="21"/>
          <w:lang w:eastAsia="ja-JP"/>
        </w:rPr>
        <w:t>い</w:t>
      </w:r>
      <w:r w:rsidRPr="009C28BB">
        <w:rPr>
          <w:rFonts w:ascii="Times New Roman" w:hAnsi="Times New Roman" w:cs="メイリオ" w:hint="eastAsia"/>
          <w:color w:val="0070C0"/>
          <w:sz w:val="21"/>
          <w:szCs w:val="21"/>
          <w:lang w:eastAsia="ja-JP"/>
        </w:rPr>
        <w:t>ないパスワード</w:t>
      </w:r>
      <w:r w:rsidR="00C74E0F">
        <w:rPr>
          <w:rFonts w:ascii="Times New Roman" w:hAnsi="Times New Roman" w:cs="メイリオ" w:hint="eastAsia"/>
          <w:color w:val="0070C0"/>
          <w:sz w:val="21"/>
          <w:szCs w:val="21"/>
          <w:lang w:eastAsia="ja-JP"/>
        </w:rPr>
        <w:t>保護され</w:t>
      </w:r>
      <w:r w:rsidRPr="009C28BB">
        <w:rPr>
          <w:rFonts w:ascii="Times New Roman" w:hAnsi="Times New Roman" w:cs="メイリオ" w:hint="eastAsia"/>
          <w:color w:val="0070C0"/>
          <w:sz w:val="21"/>
          <w:szCs w:val="21"/>
          <w:lang w:eastAsia="ja-JP"/>
        </w:rPr>
        <w:t>たパーソナルコンピュータ</w:t>
      </w:r>
      <w:bookmarkEnd w:id="166"/>
      <w:r w:rsidRPr="009C28BB">
        <w:rPr>
          <w:rFonts w:ascii="Times New Roman" w:hAnsi="Times New Roman" w:cs="メイリオ" w:hint="eastAsia"/>
          <w:color w:val="0070C0"/>
          <w:sz w:val="21"/>
          <w:szCs w:val="21"/>
          <w:lang w:eastAsia="ja-JP"/>
        </w:rPr>
        <w:t>（</w:t>
      </w:r>
      <w:r w:rsidRPr="009C28BB">
        <w:rPr>
          <w:rFonts w:ascii="Times New Roman" w:hAnsi="Times New Roman" w:cs="メイリオ"/>
          <w:color w:val="0070C0"/>
          <w:sz w:val="21"/>
          <w:szCs w:val="21"/>
          <w:lang w:eastAsia="ja-JP"/>
        </w:rPr>
        <w:t>PC</w:t>
      </w:r>
      <w:r w:rsidRPr="009C28BB">
        <w:rPr>
          <w:rFonts w:ascii="Times New Roman" w:hAnsi="Times New Roman" w:cs="メイリオ" w:hint="eastAsia"/>
          <w:color w:val="0070C0"/>
          <w:sz w:val="21"/>
          <w:szCs w:val="21"/>
          <w:lang w:eastAsia="ja-JP"/>
        </w:rPr>
        <w:t>）に研究用番号</w:t>
      </w:r>
      <w:r>
        <w:rPr>
          <w:rFonts w:ascii="Times New Roman" w:hAnsi="Times New Roman" w:cs="メイリオ" w:hint="eastAsia"/>
          <w:color w:val="0070C0"/>
          <w:sz w:val="21"/>
          <w:szCs w:val="21"/>
          <w:lang w:eastAsia="ja-JP"/>
        </w:rPr>
        <w:t>、</w:t>
      </w:r>
      <w:r w:rsidRPr="009C28BB">
        <w:rPr>
          <w:rFonts w:ascii="Times New Roman" w:hAnsi="Times New Roman" w:cs="メイリオ" w:hint="eastAsia"/>
          <w:color w:val="0070C0"/>
          <w:sz w:val="21"/>
          <w:szCs w:val="21"/>
          <w:lang w:eastAsia="ja-JP"/>
        </w:rPr>
        <w:t>加工前の</w:t>
      </w:r>
      <w:r w:rsidR="00493C44">
        <w:rPr>
          <w:rFonts w:ascii="Times New Roman" w:hAnsi="Times New Roman" w:cs="メイリオ" w:hint="eastAsia"/>
          <w:color w:val="0070C0"/>
          <w:sz w:val="21"/>
          <w:szCs w:val="21"/>
          <w:lang w:eastAsia="ja-JP"/>
        </w:rPr>
        <w:t>ID</w:t>
      </w:r>
      <w:r>
        <w:rPr>
          <w:rFonts w:ascii="Times New Roman" w:hAnsi="Times New Roman" w:cs="メイリオ" w:hint="eastAsia"/>
          <w:color w:val="0070C0"/>
          <w:sz w:val="21"/>
          <w:szCs w:val="21"/>
          <w:lang w:eastAsia="ja-JP"/>
        </w:rPr>
        <w:t>及び個人を識別するための対照表</w:t>
      </w:r>
      <w:r w:rsidRPr="009C28BB">
        <w:rPr>
          <w:rFonts w:ascii="Times New Roman" w:hAnsi="Times New Roman" w:cs="メイリオ" w:hint="eastAsia"/>
          <w:color w:val="0070C0"/>
          <w:sz w:val="21"/>
          <w:szCs w:val="21"/>
          <w:lang w:eastAsia="ja-JP"/>
        </w:rPr>
        <w:t>を保管することにより、情報の漏洩に対する安全対策を講じる。</w:t>
      </w:r>
      <w:bookmarkEnd w:id="167"/>
    </w:p>
    <w:p w14:paraId="7E3C049A" w14:textId="77777777" w:rsidR="00EE45A9" w:rsidRPr="009C28BB" w:rsidRDefault="00EE45A9" w:rsidP="00E0307A">
      <w:pPr>
        <w:ind w:firstLineChars="100" w:firstLine="210"/>
        <w:jc w:val="both"/>
        <w:rPr>
          <w:rFonts w:ascii="Times New Roman" w:hAnsi="Times New Roman" w:cs="メイリオ"/>
          <w:color w:val="0070C0"/>
          <w:sz w:val="21"/>
          <w:szCs w:val="21"/>
          <w:lang w:eastAsia="ja-JP"/>
        </w:rPr>
      </w:pPr>
      <w:r w:rsidRPr="009C28BB">
        <w:rPr>
          <w:rFonts w:ascii="Times New Roman" w:hAnsi="Times New Roman" w:cs="メイリオ" w:hint="eastAsia"/>
          <w:color w:val="0070C0"/>
          <w:sz w:val="21"/>
          <w:szCs w:val="21"/>
          <w:lang w:eastAsia="ja-JP"/>
        </w:rPr>
        <w:t>研究対象者等から、研究を継続されることについて同意の撤回がなされた場合は、個人情報は速やかに廃棄する。また、研究結果の報告、発表に関しては個人を特定される形では公表しない。</w:t>
      </w:r>
    </w:p>
    <w:bookmarkEnd w:id="163"/>
    <w:p w14:paraId="1517A565" w14:textId="77777777" w:rsidR="00710564" w:rsidRPr="002B40C3" w:rsidRDefault="00710564" w:rsidP="00E0307A">
      <w:pPr>
        <w:widowControl/>
        <w:jc w:val="both"/>
        <w:rPr>
          <w:rFonts w:ascii="Times New Roman" w:hAnsi="Times New Roman" w:cs="メイリオ"/>
          <w:sz w:val="24"/>
          <w:szCs w:val="24"/>
          <w:lang w:eastAsia="ja-JP"/>
        </w:rPr>
      </w:pPr>
    </w:p>
    <w:p w14:paraId="61B3FD2F" w14:textId="4407F70B" w:rsidR="005A281A" w:rsidRPr="002B40C3" w:rsidRDefault="00F778B0" w:rsidP="00E0307A">
      <w:pPr>
        <w:widowControl/>
        <w:ind w:left="283" w:hangingChars="118" w:hanging="283"/>
        <w:jc w:val="both"/>
        <w:outlineLvl w:val="0"/>
        <w:rPr>
          <w:rFonts w:ascii="Times New Roman" w:hAnsi="Times New Roman" w:cs="メイリオ"/>
          <w:sz w:val="24"/>
          <w:szCs w:val="24"/>
          <w:lang w:eastAsia="ja-JP"/>
        </w:rPr>
      </w:pPr>
      <w:r w:rsidRPr="002B40C3">
        <w:rPr>
          <w:rFonts w:ascii="Times New Roman" w:hAnsi="Times New Roman" w:cs="メイリオ"/>
          <w:sz w:val="24"/>
          <w:szCs w:val="24"/>
          <w:lang w:eastAsia="ja-JP"/>
        </w:rPr>
        <w:t>8</w:t>
      </w:r>
      <w:r w:rsidR="0087305C" w:rsidRPr="002B40C3">
        <w:rPr>
          <w:rFonts w:ascii="Times New Roman" w:hAnsi="Times New Roman" w:cs="メイリオ"/>
          <w:sz w:val="24"/>
          <w:szCs w:val="24"/>
          <w:lang w:eastAsia="ja-JP"/>
        </w:rPr>
        <w:t xml:space="preserve">. </w:t>
      </w:r>
      <w:r w:rsidR="005A281A" w:rsidRPr="002B40C3">
        <w:rPr>
          <w:rFonts w:ascii="Times New Roman" w:hAnsi="Times New Roman" w:cs="メイリオ" w:hint="eastAsia"/>
          <w:sz w:val="24"/>
          <w:szCs w:val="24"/>
          <w:lang w:eastAsia="ja-JP"/>
        </w:rPr>
        <w:t>研究対象者に生じる負担並びに予測されるリスク及び利益、これらの総合的評価並びに当該負担及びリスクを最小化する対</w:t>
      </w:r>
      <w:bookmarkStart w:id="168" w:name="_Hlk72940489"/>
      <w:r w:rsidR="005A281A" w:rsidRPr="002B40C3">
        <w:rPr>
          <w:rFonts w:ascii="Times New Roman" w:hAnsi="Times New Roman" w:cs="メイリオ" w:hint="eastAsia"/>
          <w:sz w:val="24"/>
          <w:szCs w:val="24"/>
          <w:lang w:eastAsia="ja-JP"/>
        </w:rPr>
        <w:t>策</w:t>
      </w:r>
      <w:bookmarkEnd w:id="168"/>
    </w:p>
    <w:tbl>
      <w:tblPr>
        <w:tblW w:w="5000" w:type="pct"/>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8494"/>
      </w:tblGrid>
      <w:tr w:rsidR="00224AE4" w:rsidRPr="002B40C3" w14:paraId="370445C3" w14:textId="77777777" w:rsidTr="0071038B">
        <w:tc>
          <w:tcPr>
            <w:tcW w:w="5000" w:type="pct"/>
            <w:tcBorders>
              <w:top w:val="single" w:sz="4" w:space="0" w:color="FF0000"/>
              <w:left w:val="single" w:sz="4" w:space="0" w:color="FF0000"/>
              <w:bottom w:val="single" w:sz="4" w:space="0" w:color="FF0000"/>
              <w:right w:val="single" w:sz="4" w:space="0" w:color="FF0000"/>
            </w:tcBorders>
            <w:hideMark/>
          </w:tcPr>
          <w:p w14:paraId="46FD0561" w14:textId="77777777" w:rsidR="00224AE4" w:rsidRPr="002B40C3" w:rsidRDefault="00224AE4" w:rsidP="00E0307A">
            <w:pPr>
              <w:pStyle w:val="a9"/>
              <w:numPr>
                <w:ilvl w:val="0"/>
                <w:numId w:val="71"/>
              </w:numPr>
              <w:ind w:leftChars="0"/>
              <w:rPr>
                <w:rFonts w:ascii="Times New Roman" w:hAnsi="Times New Roman"/>
                <w:bCs/>
                <w:color w:val="FF0000"/>
                <w:szCs w:val="21"/>
              </w:rPr>
            </w:pPr>
            <w:r w:rsidRPr="002B40C3">
              <w:rPr>
                <w:rFonts w:ascii="Times New Roman" w:hAnsi="Times New Roman" w:hint="eastAsia"/>
                <w:bCs/>
                <w:color w:val="FF0000"/>
                <w:szCs w:val="21"/>
              </w:rPr>
              <w:t>「負担」とは、研究の実施に伴って確定的に研究対象者に生じる好ましくない事象を指し、例えば、身体的又は精神的な苦痛、健康上の不利益（自覚されないものを含む。）、不快な状態等のように「侵襲」に関連するもののほか、研究が実施されるために研究対象者が費やす手間（労力及び時間）や経済的出費等も含まれる。</w:t>
            </w:r>
          </w:p>
          <w:p w14:paraId="73C4471B" w14:textId="77777777" w:rsidR="00224AE4" w:rsidRPr="002B40C3" w:rsidRDefault="00224AE4" w:rsidP="00E0307A">
            <w:pPr>
              <w:pStyle w:val="a9"/>
              <w:numPr>
                <w:ilvl w:val="0"/>
                <w:numId w:val="71"/>
              </w:numPr>
              <w:ind w:leftChars="0"/>
              <w:rPr>
                <w:rFonts w:ascii="Times New Roman" w:hAnsi="Times New Roman"/>
                <w:bCs/>
                <w:color w:val="FF0000"/>
                <w:szCs w:val="21"/>
              </w:rPr>
            </w:pPr>
            <w:r w:rsidRPr="002B40C3">
              <w:rPr>
                <w:rFonts w:ascii="Times New Roman" w:hAnsi="Times New Roman" w:hint="eastAsia"/>
                <w:bCs/>
                <w:color w:val="FF0000"/>
                <w:szCs w:val="21"/>
              </w:rPr>
              <w:t>「リスク」とは、研究の実施に伴って、実際に生じるか否かが不確定な危害の可能性を指す。その危害としては、身体的・精神的な危害のほか、研究が実施されたために被るおそれがある経済的・社会的な危害が考えられる。</w:t>
            </w:r>
          </w:p>
          <w:p w14:paraId="4BE8D417" w14:textId="77777777" w:rsidR="00224AE4" w:rsidRPr="002B40C3" w:rsidRDefault="00224AE4" w:rsidP="00E0307A">
            <w:pPr>
              <w:pStyle w:val="a9"/>
              <w:numPr>
                <w:ilvl w:val="0"/>
                <w:numId w:val="71"/>
              </w:numPr>
              <w:ind w:leftChars="0"/>
              <w:rPr>
                <w:rFonts w:ascii="Times New Roman" w:hAnsi="Times New Roman"/>
                <w:bCs/>
                <w:color w:val="FF0000"/>
                <w:szCs w:val="21"/>
              </w:rPr>
            </w:pPr>
            <w:r w:rsidRPr="002B40C3">
              <w:rPr>
                <w:rFonts w:ascii="Times New Roman" w:hAnsi="Times New Roman" w:hint="eastAsia"/>
                <w:bCs/>
                <w:color w:val="FF0000"/>
                <w:szCs w:val="21"/>
              </w:rPr>
              <w:t>「利益」とは、研究から得られる成果や期待される恩恵を指す。研究が実施されることによって研究対象者に健康上の利益が期待される場合には、当該研究対象者個人に生じる具体的な恩恵となる。また、研究の成果は、社会的及び学術的な価値という一般的かつ有形・無形の利益となる。</w:t>
            </w:r>
          </w:p>
          <w:p w14:paraId="0179C196" w14:textId="5030481E" w:rsidR="00224AE4" w:rsidRPr="002B40C3" w:rsidRDefault="00224AE4" w:rsidP="00E0307A">
            <w:pPr>
              <w:pStyle w:val="a9"/>
              <w:numPr>
                <w:ilvl w:val="0"/>
                <w:numId w:val="71"/>
              </w:numPr>
              <w:ind w:leftChars="0"/>
              <w:rPr>
                <w:rFonts w:ascii="Times New Roman" w:hAnsi="Times New Roman"/>
                <w:bCs/>
                <w:color w:val="FF0000"/>
                <w:szCs w:val="21"/>
              </w:rPr>
            </w:pPr>
            <w:r w:rsidRPr="002B40C3">
              <w:rPr>
                <w:rFonts w:ascii="Times New Roman" w:hAnsi="Times New Roman" w:hint="eastAsia"/>
                <w:bCs/>
                <w:color w:val="FF0000"/>
                <w:szCs w:val="21"/>
              </w:rPr>
              <w:t>研究対象者に直接の健康上の利益等が期待されない場合は明記すること。また、直接の利益が期待されない場合は間接的な利益について明記すること。</w:t>
            </w:r>
          </w:p>
        </w:tc>
      </w:tr>
    </w:tbl>
    <w:p w14:paraId="67E50D78" w14:textId="48AEF588" w:rsidR="00710564" w:rsidRPr="002B40C3" w:rsidRDefault="00224AE4" w:rsidP="00E0307A">
      <w:pPr>
        <w:widowControl/>
        <w:ind w:firstLineChars="100" w:firstLine="210"/>
        <w:jc w:val="both"/>
        <w:rPr>
          <w:rFonts w:ascii="Times New Roman" w:hAnsi="Times New Roman" w:cs="メイリオ"/>
          <w:color w:val="0070C0"/>
          <w:sz w:val="21"/>
          <w:szCs w:val="21"/>
          <w:lang w:eastAsia="ja-JP"/>
        </w:rPr>
      </w:pPr>
      <w:bookmarkStart w:id="169" w:name="_Hlk200973583"/>
      <w:r w:rsidRPr="002B40C3">
        <w:rPr>
          <w:rFonts w:ascii="Times New Roman" w:hAnsi="Times New Roman" w:cs="メイリオ" w:hint="eastAsia"/>
          <w:color w:val="0070C0"/>
          <w:sz w:val="21"/>
          <w:szCs w:val="21"/>
          <w:lang w:eastAsia="ja-JP"/>
        </w:rPr>
        <w:t>本研究に参加することにより研究対象者に新たに負担及びリスクが生じることは</w:t>
      </w:r>
      <w:r w:rsidR="00DC4D91">
        <w:rPr>
          <w:rFonts w:ascii="Times New Roman" w:hAnsi="Times New Roman" w:cs="メイリオ" w:hint="eastAsia"/>
          <w:color w:val="0070C0"/>
          <w:sz w:val="21"/>
          <w:szCs w:val="21"/>
          <w:lang w:eastAsia="ja-JP"/>
        </w:rPr>
        <w:t>ほとんど</w:t>
      </w:r>
      <w:r w:rsidRPr="002B40C3">
        <w:rPr>
          <w:rFonts w:ascii="Times New Roman" w:hAnsi="Times New Roman" w:cs="メイリオ" w:hint="eastAsia"/>
          <w:color w:val="0070C0"/>
          <w:sz w:val="21"/>
          <w:szCs w:val="21"/>
          <w:lang w:eastAsia="ja-JP"/>
        </w:rPr>
        <w:t>ない。</w:t>
      </w:r>
    </w:p>
    <w:p w14:paraId="47E2AFF5" w14:textId="1B107306" w:rsidR="00710564" w:rsidRPr="002B40C3" w:rsidRDefault="00710564" w:rsidP="00E0307A">
      <w:pPr>
        <w:widowControl/>
        <w:ind w:firstLineChars="100" w:firstLine="210"/>
        <w:jc w:val="both"/>
        <w:rPr>
          <w:rFonts w:ascii="Times New Roman" w:hAnsi="Times New Roman" w:cs="メイリオ"/>
          <w:color w:val="0070C0"/>
          <w:sz w:val="21"/>
          <w:szCs w:val="21"/>
          <w:lang w:eastAsia="ja-JP"/>
        </w:rPr>
      </w:pPr>
      <w:bookmarkStart w:id="170" w:name="_Hlk179533700"/>
      <w:r w:rsidRPr="002B40C3">
        <w:rPr>
          <w:rFonts w:ascii="Times New Roman" w:hAnsi="Times New Roman" w:cs="メイリオ" w:hint="eastAsia"/>
          <w:color w:val="0070C0"/>
          <w:sz w:val="21"/>
          <w:szCs w:val="21"/>
          <w:lang w:eastAsia="ja-JP"/>
        </w:rPr>
        <w:t>本研究に参加することにより、</w:t>
      </w:r>
      <w:r w:rsidR="00224AE4" w:rsidRPr="002B40C3">
        <w:rPr>
          <w:rFonts w:ascii="Times New Roman" w:hAnsi="Times New Roman" w:cs="メイリオ" w:hint="eastAsia"/>
          <w:color w:val="0070C0"/>
          <w:sz w:val="21"/>
          <w:szCs w:val="21"/>
          <w:lang w:eastAsia="ja-JP"/>
        </w:rPr>
        <w:t>研究対象者に直接的な利益はないが</w:t>
      </w:r>
      <w:r w:rsidRPr="002B40C3">
        <w:rPr>
          <w:rFonts w:ascii="Times New Roman" w:hAnsi="Times New Roman" w:cs="メイリオ" w:hint="eastAsia"/>
          <w:color w:val="0070C0"/>
          <w:sz w:val="21"/>
          <w:szCs w:val="21"/>
          <w:lang w:eastAsia="ja-JP"/>
        </w:rPr>
        <w:t>、本研究で得られた結果により</w:t>
      </w:r>
      <w:bookmarkStart w:id="171" w:name="_Hlk162184932"/>
      <w:bookmarkEnd w:id="170"/>
      <w:r w:rsidRPr="002B40C3">
        <w:rPr>
          <w:rFonts w:ascii="Times New Roman" w:hAnsi="Times New Roman" w:cs="メイリオ" w:hint="eastAsia"/>
          <w:color w:val="0070C0"/>
          <w:sz w:val="21"/>
          <w:szCs w:val="21"/>
          <w:lang w:eastAsia="ja-JP"/>
        </w:rPr>
        <w:t>●</w:t>
      </w:r>
      <w:bookmarkStart w:id="172" w:name="_Hlk179533719"/>
      <w:r w:rsidRPr="002B40C3">
        <w:rPr>
          <w:rFonts w:ascii="Times New Roman" w:hAnsi="Times New Roman" w:cs="メイリオ" w:hint="eastAsia"/>
          <w:color w:val="0070C0"/>
          <w:sz w:val="21"/>
          <w:szCs w:val="21"/>
          <w:lang w:eastAsia="ja-JP"/>
        </w:rPr>
        <w:t>患者の</w:t>
      </w:r>
      <w:bookmarkEnd w:id="171"/>
      <w:r w:rsidRPr="002B40C3">
        <w:rPr>
          <w:rFonts w:ascii="Times New Roman" w:hAnsi="Times New Roman" w:cs="メイリオ" w:hint="eastAsia"/>
          <w:color w:val="0070C0"/>
          <w:sz w:val="21"/>
          <w:szCs w:val="21"/>
          <w:lang w:eastAsia="ja-JP"/>
        </w:rPr>
        <w:t>間接的な利益（</w:t>
      </w:r>
      <w:bookmarkEnd w:id="172"/>
      <w:r w:rsidRPr="002B40C3">
        <w:rPr>
          <w:rFonts w:ascii="Times New Roman" w:hAnsi="Times New Roman" w:cs="メイリオ" w:hint="eastAsia"/>
          <w:color w:val="0070C0"/>
          <w:sz w:val="21"/>
          <w:szCs w:val="21"/>
          <w:lang w:eastAsia="ja-JP"/>
        </w:rPr>
        <w:t>治療の進歩に対する貢献</w:t>
      </w:r>
      <w:r w:rsidR="00CD0956">
        <w:rPr>
          <w:rFonts w:ascii="Times New Roman" w:hAnsi="Times New Roman" w:cs="メイリオ" w:hint="eastAsia"/>
          <w:color w:val="0070C0"/>
          <w:sz w:val="21"/>
          <w:szCs w:val="21"/>
          <w:lang w:eastAsia="ja-JP"/>
        </w:rPr>
        <w:t>等</w:t>
      </w:r>
      <w:r w:rsidRPr="002B40C3">
        <w:rPr>
          <w:rFonts w:ascii="Times New Roman" w:hAnsi="Times New Roman" w:cs="メイリオ" w:hint="eastAsia"/>
          <w:color w:val="0070C0"/>
          <w:sz w:val="21"/>
          <w:szCs w:val="21"/>
          <w:lang w:eastAsia="ja-JP"/>
        </w:rPr>
        <w:t>）に</w:t>
      </w:r>
      <w:bookmarkStart w:id="173" w:name="_Hlk179533737"/>
      <w:r w:rsidRPr="002B40C3">
        <w:rPr>
          <w:rFonts w:ascii="Times New Roman" w:hAnsi="Times New Roman" w:cs="メイリオ" w:hint="eastAsia"/>
          <w:color w:val="0070C0"/>
          <w:sz w:val="21"/>
          <w:szCs w:val="21"/>
          <w:lang w:eastAsia="ja-JP"/>
        </w:rPr>
        <w:t>つながる</w:t>
      </w:r>
      <w:bookmarkEnd w:id="173"/>
      <w:r w:rsidRPr="002B40C3">
        <w:rPr>
          <w:rFonts w:ascii="Times New Roman" w:hAnsi="Times New Roman" w:cs="メイリオ" w:hint="eastAsia"/>
          <w:color w:val="0070C0"/>
          <w:sz w:val="21"/>
          <w:szCs w:val="21"/>
          <w:lang w:eastAsia="ja-JP"/>
        </w:rPr>
        <w:t>可能性がある。</w:t>
      </w:r>
    </w:p>
    <w:bookmarkEnd w:id="169"/>
    <w:p w14:paraId="0D58E5A2" w14:textId="77777777" w:rsidR="005E1425" w:rsidRPr="002B40C3" w:rsidRDefault="005E1425" w:rsidP="00E0307A">
      <w:pPr>
        <w:widowControl/>
        <w:jc w:val="both"/>
        <w:rPr>
          <w:rFonts w:ascii="Times New Roman" w:hAnsi="Times New Roman" w:cs="メイリオ"/>
          <w:sz w:val="24"/>
          <w:szCs w:val="24"/>
          <w:lang w:eastAsia="ja-JP"/>
        </w:rPr>
      </w:pPr>
    </w:p>
    <w:p w14:paraId="5104CE5D" w14:textId="55C0925F" w:rsidR="005A281A" w:rsidRPr="002B40C3" w:rsidRDefault="00F778B0" w:rsidP="00E0307A">
      <w:pPr>
        <w:widowControl/>
        <w:ind w:left="283" w:hangingChars="118" w:hanging="283"/>
        <w:jc w:val="both"/>
        <w:outlineLvl w:val="0"/>
        <w:rPr>
          <w:rFonts w:ascii="Times New Roman" w:hAnsi="Times New Roman" w:cs="メイリオ"/>
          <w:sz w:val="24"/>
          <w:szCs w:val="24"/>
          <w:lang w:eastAsia="ja-JP"/>
        </w:rPr>
      </w:pPr>
      <w:r w:rsidRPr="002B40C3">
        <w:rPr>
          <w:rFonts w:ascii="Times New Roman" w:hAnsi="Times New Roman" w:cs="メイリオ"/>
          <w:sz w:val="24"/>
          <w:szCs w:val="24"/>
          <w:lang w:eastAsia="ja-JP"/>
        </w:rPr>
        <w:t>9</w:t>
      </w:r>
      <w:r w:rsidR="0087305C" w:rsidRPr="002B40C3">
        <w:rPr>
          <w:rFonts w:ascii="Times New Roman" w:hAnsi="Times New Roman" w:cs="メイリオ"/>
          <w:sz w:val="24"/>
          <w:szCs w:val="24"/>
          <w:lang w:eastAsia="ja-JP"/>
        </w:rPr>
        <w:t xml:space="preserve">. </w:t>
      </w:r>
      <w:r w:rsidR="005A281A" w:rsidRPr="002B40C3">
        <w:rPr>
          <w:rFonts w:ascii="Times New Roman" w:hAnsi="Times New Roman" w:cs="メイリオ" w:hint="eastAsia"/>
          <w:sz w:val="24"/>
          <w:szCs w:val="24"/>
          <w:lang w:eastAsia="ja-JP"/>
        </w:rPr>
        <w:t>試料・情報（研究に用いられる情報に係る資料を含む。）の保管及び廃棄の方</w:t>
      </w:r>
      <w:bookmarkStart w:id="174" w:name="_Hlk72940504"/>
      <w:r w:rsidR="005A281A" w:rsidRPr="002B40C3">
        <w:rPr>
          <w:rFonts w:ascii="Times New Roman" w:hAnsi="Times New Roman" w:cs="メイリオ" w:hint="eastAsia"/>
          <w:sz w:val="24"/>
          <w:szCs w:val="24"/>
          <w:lang w:eastAsia="ja-JP"/>
        </w:rPr>
        <w:t>法</w:t>
      </w:r>
      <w:bookmarkEnd w:id="174"/>
    </w:p>
    <w:tbl>
      <w:tblPr>
        <w:tblW w:w="5000" w:type="pct"/>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8494"/>
      </w:tblGrid>
      <w:tr w:rsidR="00710564" w:rsidRPr="002B40C3" w14:paraId="0BC78B9B" w14:textId="77777777" w:rsidTr="0071038B">
        <w:tc>
          <w:tcPr>
            <w:tcW w:w="5000" w:type="pct"/>
            <w:tcBorders>
              <w:top w:val="single" w:sz="4" w:space="0" w:color="FF0000"/>
              <w:left w:val="single" w:sz="4" w:space="0" w:color="FF0000"/>
              <w:bottom w:val="single" w:sz="4" w:space="0" w:color="FF0000"/>
              <w:right w:val="single" w:sz="4" w:space="0" w:color="FF0000"/>
            </w:tcBorders>
            <w:hideMark/>
          </w:tcPr>
          <w:p w14:paraId="318FAFBC" w14:textId="7309332A" w:rsidR="00710564" w:rsidRPr="002B40C3" w:rsidRDefault="00710564" w:rsidP="00E0307A">
            <w:pPr>
              <w:pStyle w:val="a9"/>
              <w:numPr>
                <w:ilvl w:val="0"/>
                <w:numId w:val="72"/>
              </w:numPr>
              <w:ind w:leftChars="0"/>
              <w:rPr>
                <w:rFonts w:ascii="Times New Roman" w:hAnsi="Times New Roman"/>
                <w:bCs/>
                <w:color w:val="FF0000"/>
                <w:szCs w:val="21"/>
              </w:rPr>
            </w:pPr>
            <w:r w:rsidRPr="002B40C3">
              <w:rPr>
                <w:rFonts w:ascii="Times New Roman" w:hAnsi="Times New Roman" w:hint="eastAsia"/>
                <w:bCs/>
                <w:color w:val="FF0000"/>
                <w:szCs w:val="21"/>
              </w:rPr>
              <w:lastRenderedPageBreak/>
              <w:t>人体から取得された試料、並びに研究に用いられる情報及び当該情報に係る資料（研究に用いられる試料・情報の提供に関する記録を含む。以下「情報等」という。）を保管するときは、</w:t>
            </w:r>
            <w:del w:id="175" w:author="巌 杉谷" w:date="2025-11-19T15:09:00Z" w16du:dateUtc="2025-11-19T06:09:00Z">
              <w:r w:rsidRPr="002B40C3" w:rsidDel="00636909">
                <w:rPr>
                  <w:rFonts w:ascii="Times New Roman" w:hAnsi="Times New Roman" w:hint="eastAsia"/>
                  <w:bCs/>
                  <w:color w:val="FF0000"/>
                  <w:szCs w:val="21"/>
                </w:rPr>
                <w:delText>「学校法人日本医科大学における人を対象とする生命科学・医学系研究に係る試料・情報の保管に関する手順書」に基づき、</w:delText>
              </w:r>
            </w:del>
            <w:r w:rsidRPr="002B40C3">
              <w:rPr>
                <w:rFonts w:ascii="Times New Roman" w:hAnsi="Times New Roman" w:hint="eastAsia"/>
                <w:bCs/>
                <w:color w:val="FF0000"/>
                <w:szCs w:val="21"/>
              </w:rPr>
              <w:t>研究計画書にその方法を記載するとともに、研究者等が情報等を正確なものにするよう指導・管理し、人体から取得された試料及び情報等の漏えい、混交、盗難又は紛失等が起こらないよう必要な管理を行うこと。</w:t>
            </w:r>
          </w:p>
          <w:p w14:paraId="705595E9" w14:textId="77777777" w:rsidR="00710564" w:rsidRPr="002B40C3" w:rsidRDefault="00710564" w:rsidP="00E0307A">
            <w:pPr>
              <w:pStyle w:val="a9"/>
              <w:numPr>
                <w:ilvl w:val="0"/>
                <w:numId w:val="72"/>
              </w:numPr>
              <w:ind w:leftChars="0"/>
              <w:rPr>
                <w:rFonts w:ascii="Times New Roman" w:hAnsi="Times New Roman"/>
                <w:bCs/>
                <w:color w:val="FF0000"/>
                <w:szCs w:val="21"/>
              </w:rPr>
            </w:pPr>
            <w:r w:rsidRPr="002B40C3">
              <w:rPr>
                <w:rFonts w:ascii="Times New Roman" w:hAnsi="Times New Roman" w:hint="eastAsia"/>
                <w:bCs/>
                <w:color w:val="FF0000"/>
                <w:szCs w:val="21"/>
              </w:rPr>
              <w:t>保管が電磁的記録媒体等による場合は、データを適切に保管するために、セキュリティシステムの保持、データのバックアップの実施等の他、データの真正性、保存性、見読性の保持等が必要となるので留意すること。これら条件の下、紙媒体を電子化し、電子的に保管することも可能である。</w:t>
            </w:r>
          </w:p>
          <w:p w14:paraId="1E650AF3" w14:textId="77777777" w:rsidR="00710564" w:rsidRPr="002B40C3" w:rsidRDefault="00710564" w:rsidP="00E0307A">
            <w:pPr>
              <w:pStyle w:val="a9"/>
              <w:numPr>
                <w:ilvl w:val="0"/>
                <w:numId w:val="72"/>
              </w:numPr>
              <w:ind w:leftChars="0"/>
              <w:rPr>
                <w:rFonts w:ascii="Times New Roman" w:hAnsi="Times New Roman"/>
                <w:bCs/>
                <w:color w:val="FF0000"/>
                <w:szCs w:val="21"/>
              </w:rPr>
            </w:pPr>
            <w:r w:rsidRPr="002B40C3">
              <w:rPr>
                <w:rFonts w:ascii="Times New Roman" w:hAnsi="Times New Roman" w:hint="eastAsia"/>
                <w:bCs/>
                <w:color w:val="FF0000"/>
                <w:szCs w:val="21"/>
              </w:rPr>
              <w:t>人体から取得された試料及び情報等の廃棄の方法について、特定の個人を識別することができないようにするための適切な措置とすること。適切な措置とは、例えば、人体から取得された試料においてはオートクレーブ処理、情報においては紙で保存されている場合はシュレッダー処理、データで保存されている場合はデータの削除等が考えられる。</w:t>
            </w:r>
          </w:p>
          <w:p w14:paraId="1FA1585C" w14:textId="4C7772A2" w:rsidR="00710564" w:rsidRPr="002B40C3" w:rsidRDefault="00710564" w:rsidP="00E0307A">
            <w:pPr>
              <w:pStyle w:val="a9"/>
              <w:numPr>
                <w:ilvl w:val="0"/>
                <w:numId w:val="72"/>
              </w:numPr>
              <w:ind w:leftChars="0"/>
              <w:rPr>
                <w:rFonts w:ascii="Times New Roman" w:hAnsi="Times New Roman"/>
                <w:bCs/>
                <w:color w:val="FF0000"/>
                <w:szCs w:val="21"/>
              </w:rPr>
            </w:pPr>
            <w:r w:rsidRPr="002B40C3">
              <w:rPr>
                <w:rFonts w:ascii="Times New Roman" w:hAnsi="Times New Roman" w:hint="eastAsia"/>
                <w:bCs/>
                <w:color w:val="FF0000"/>
                <w:szCs w:val="21"/>
              </w:rPr>
              <w:t>侵襲（軽微な侵襲を除く。）を伴う研究であって介入を行うものを実施する場合には、少なくとも、当該研究の終了について報告された日から</w:t>
            </w:r>
            <w:r w:rsidRPr="002B40C3">
              <w:rPr>
                <w:rFonts w:ascii="Times New Roman" w:hAnsi="Times New Roman"/>
                <w:bCs/>
                <w:color w:val="FF0000"/>
                <w:szCs w:val="21"/>
              </w:rPr>
              <w:t>5</w:t>
            </w:r>
            <w:r w:rsidRPr="002B40C3">
              <w:rPr>
                <w:rFonts w:ascii="Times New Roman" w:hAnsi="Times New Roman" w:hint="eastAsia"/>
                <w:bCs/>
                <w:color w:val="FF0000"/>
                <w:szCs w:val="21"/>
              </w:rPr>
              <w:t>年を経過した日又は当該研究の結果の最終の公表について報告された日から</w:t>
            </w:r>
            <w:r w:rsidRPr="002B40C3">
              <w:rPr>
                <w:rFonts w:ascii="Times New Roman" w:hAnsi="Times New Roman"/>
                <w:bCs/>
                <w:color w:val="FF0000"/>
                <w:szCs w:val="21"/>
              </w:rPr>
              <w:t>3</w:t>
            </w:r>
            <w:r w:rsidRPr="002B40C3">
              <w:rPr>
                <w:rFonts w:ascii="Times New Roman" w:hAnsi="Times New Roman" w:hint="eastAsia"/>
                <w:bCs/>
                <w:color w:val="FF0000"/>
                <w:szCs w:val="21"/>
              </w:rPr>
              <w:t>年を経過した日のいずれか遅い日までの期間、適切に保管</w:t>
            </w:r>
            <w:r w:rsidR="00E54E00" w:rsidRPr="002B40C3">
              <w:rPr>
                <w:rFonts w:ascii="Times New Roman" w:hAnsi="Times New Roman" w:hint="eastAsia"/>
                <w:bCs/>
                <w:color w:val="FF0000"/>
                <w:szCs w:val="21"/>
              </w:rPr>
              <w:t>しなければならない。</w:t>
            </w:r>
          </w:p>
        </w:tc>
      </w:tr>
    </w:tbl>
    <w:p w14:paraId="621CBB88" w14:textId="77777777" w:rsidR="001D2431" w:rsidRPr="009C28BB" w:rsidRDefault="001D2431" w:rsidP="00E0307A">
      <w:pPr>
        <w:widowControl/>
        <w:jc w:val="both"/>
        <w:rPr>
          <w:rFonts w:ascii="Times New Roman" w:hAnsi="Times New Roman" w:cs="メイリオ"/>
          <w:color w:val="FF0000"/>
          <w:sz w:val="21"/>
          <w:szCs w:val="21"/>
          <w:lang w:eastAsia="ja-JP"/>
        </w:rPr>
      </w:pPr>
      <w:bookmarkStart w:id="176" w:name="_Hlk179533633"/>
      <w:r w:rsidRPr="009C28BB">
        <w:rPr>
          <w:rFonts w:ascii="Times New Roman" w:hAnsi="Times New Roman" w:cs="メイリオ" w:hint="eastAsia"/>
          <w:color w:val="FF0000"/>
          <w:sz w:val="21"/>
          <w:szCs w:val="21"/>
          <w:lang w:eastAsia="ja-JP"/>
        </w:rPr>
        <w:t>各研究機関の研究費を用いる場合）</w:t>
      </w:r>
    </w:p>
    <w:p w14:paraId="0D7BDACE" w14:textId="77777777" w:rsidR="004941A7" w:rsidRPr="009C28BB" w:rsidRDefault="004941A7" w:rsidP="004941A7">
      <w:pPr>
        <w:widowControl/>
        <w:ind w:firstLineChars="100" w:firstLine="210"/>
        <w:jc w:val="both"/>
        <w:rPr>
          <w:rFonts w:ascii="Times New Roman" w:hAnsi="Times New Roman" w:cs="メイリオ"/>
          <w:color w:val="0070C0"/>
          <w:sz w:val="21"/>
          <w:szCs w:val="21"/>
          <w:lang w:eastAsia="ja-JP"/>
        </w:rPr>
      </w:pPr>
      <w:bookmarkStart w:id="177" w:name="_Hlk205541548"/>
      <w:bookmarkStart w:id="178" w:name="_Hlk200973642"/>
      <w:bookmarkStart w:id="179" w:name="_Hlk179533625"/>
      <w:bookmarkEnd w:id="176"/>
      <w:r>
        <w:rPr>
          <w:rFonts w:ascii="Times New Roman" w:hAnsi="Times New Roman" w:cs="メイリオ" w:hint="eastAsia"/>
          <w:color w:val="0070C0"/>
          <w:sz w:val="21"/>
          <w:szCs w:val="21"/>
          <w:lang w:eastAsia="ja-JP"/>
        </w:rPr>
        <w:t>試料</w:t>
      </w:r>
      <w:r w:rsidRPr="009C28BB">
        <w:rPr>
          <w:rFonts w:ascii="Times New Roman" w:hAnsi="Times New Roman" w:cs="メイリオ" w:hint="eastAsia"/>
          <w:color w:val="0070C0"/>
          <w:sz w:val="21"/>
          <w:szCs w:val="21"/>
          <w:lang w:eastAsia="ja-JP"/>
        </w:rPr>
        <w:t>は、</w:t>
      </w:r>
      <w:r>
        <w:rPr>
          <w:rFonts w:ascii="Times New Roman" w:hAnsi="Times New Roman" w:cs="メイリオ" w:hint="eastAsia"/>
          <w:color w:val="0070C0"/>
          <w:sz w:val="21"/>
          <w:szCs w:val="21"/>
          <w:lang w:eastAsia="ja-JP"/>
        </w:rPr>
        <w:t>原則として</w:t>
      </w:r>
      <w:r w:rsidRPr="009C28BB">
        <w:rPr>
          <w:rFonts w:ascii="Times New Roman" w:hAnsi="Times New Roman" w:cs="メイリオ" w:hint="eastAsia"/>
          <w:color w:val="0070C0"/>
          <w:sz w:val="21"/>
          <w:szCs w:val="21"/>
          <w:lang w:eastAsia="ja-JP"/>
        </w:rPr>
        <w:t>本研究の終了について報告された日から</w:t>
      </w:r>
      <w:r w:rsidRPr="009C28BB">
        <w:rPr>
          <w:rFonts w:ascii="Times New Roman" w:hAnsi="Times New Roman" w:cs="メイリオ"/>
          <w:color w:val="0070C0"/>
          <w:sz w:val="21"/>
          <w:szCs w:val="21"/>
          <w:lang w:eastAsia="ja-JP"/>
        </w:rPr>
        <w:t>5</w:t>
      </w:r>
      <w:r w:rsidRPr="009C28BB">
        <w:rPr>
          <w:rFonts w:ascii="Times New Roman" w:hAnsi="Times New Roman" w:cs="メイリオ" w:hint="eastAsia"/>
          <w:color w:val="0070C0"/>
          <w:sz w:val="21"/>
          <w:szCs w:val="21"/>
          <w:lang w:eastAsia="ja-JP"/>
        </w:rPr>
        <w:t>年を経過した日、又は当該研究の結果の最終</w:t>
      </w:r>
      <w:r w:rsidRPr="007C02D2">
        <w:rPr>
          <w:rFonts w:ascii="Times New Roman" w:hAnsi="Times New Roman" w:cs="メイリオ" w:hint="eastAsia"/>
          <w:color w:val="0070C0"/>
          <w:sz w:val="21"/>
          <w:szCs w:val="21"/>
          <w:lang w:eastAsia="ja-JP"/>
        </w:rPr>
        <w:t>の公表について報告した日から</w:t>
      </w:r>
      <w:r w:rsidRPr="007C02D2">
        <w:rPr>
          <w:rFonts w:ascii="Times New Roman" w:hAnsi="Times New Roman" w:cs="メイリオ"/>
          <w:color w:val="0070C0"/>
          <w:sz w:val="21"/>
          <w:szCs w:val="21"/>
          <w:lang w:eastAsia="ja-JP"/>
        </w:rPr>
        <w:t>3</w:t>
      </w:r>
      <w:r w:rsidRPr="007C02D2">
        <w:rPr>
          <w:rFonts w:ascii="Times New Roman" w:hAnsi="Times New Roman" w:cs="メイリオ" w:hint="eastAsia"/>
          <w:color w:val="0070C0"/>
          <w:sz w:val="21"/>
          <w:szCs w:val="21"/>
          <w:lang w:eastAsia="ja-JP"/>
        </w:rPr>
        <w:t>年を経過した日のいずれか遅い日までの期間</w:t>
      </w:r>
      <w:r>
        <w:rPr>
          <w:rFonts w:ascii="Times New Roman" w:hAnsi="Times New Roman" w:cs="メイリオ" w:hint="eastAsia"/>
          <w:color w:val="0070C0"/>
          <w:sz w:val="21"/>
          <w:szCs w:val="21"/>
          <w:lang w:eastAsia="ja-JP"/>
        </w:rPr>
        <w:t>を</w:t>
      </w:r>
      <w:r w:rsidRPr="007C02D2">
        <w:rPr>
          <w:rFonts w:ascii="Times New Roman" w:hAnsi="Times New Roman" w:cs="メイリオ" w:hint="eastAsia"/>
          <w:color w:val="0070C0"/>
          <w:sz w:val="21"/>
          <w:szCs w:val="21"/>
          <w:lang w:eastAsia="ja-JP"/>
        </w:rPr>
        <w:t>過ぎた時点で、</w:t>
      </w:r>
      <w:r w:rsidRPr="007C02D2">
        <w:rPr>
          <w:rFonts w:ascii="Times New Roman" w:hAnsi="Times New Roman" w:hint="eastAsia"/>
          <w:bCs/>
          <w:color w:val="0070C0"/>
          <w:kern w:val="2"/>
          <w:sz w:val="21"/>
          <w:szCs w:val="21"/>
          <w:lang w:eastAsia="ja-JP"/>
        </w:rPr>
        <w:t>オートクレーブ処理を行い</w:t>
      </w:r>
      <w:r w:rsidRPr="007C02D2">
        <w:rPr>
          <w:rFonts w:ascii="Times New Roman" w:hAnsi="Times New Roman" w:cs="メイリオ" w:hint="eastAsia"/>
          <w:color w:val="0070C0"/>
          <w:sz w:val="21"/>
          <w:szCs w:val="21"/>
          <w:lang w:eastAsia="ja-JP"/>
        </w:rPr>
        <w:t>廃棄する。ただし、保存・保管が本質的に困難なもの（例：不安定物質、実験自体で消費されてしまう試料）や、保存に多大なコストがかかるもの（例：生物系試料）についてはこの限りではない。</w:t>
      </w:r>
    </w:p>
    <w:p w14:paraId="4D9E128D" w14:textId="3E0CEB89" w:rsidR="0097088E" w:rsidRPr="002B40C3" w:rsidRDefault="005473FA" w:rsidP="00E0307A">
      <w:pPr>
        <w:widowControl/>
        <w:ind w:firstLineChars="100" w:firstLine="210"/>
        <w:jc w:val="both"/>
        <w:rPr>
          <w:rFonts w:ascii="Times New Roman" w:hAnsi="Times New Roman" w:cs="メイリオ"/>
          <w:color w:val="0070C0"/>
          <w:sz w:val="21"/>
          <w:szCs w:val="21"/>
          <w:lang w:eastAsia="ja-JP"/>
        </w:rPr>
      </w:pPr>
      <w:r w:rsidRPr="002B40C3">
        <w:rPr>
          <w:rFonts w:ascii="Times New Roman" w:hAnsi="Times New Roman" w:cs="メイリオ"/>
          <w:color w:val="0070C0"/>
          <w:sz w:val="21"/>
          <w:szCs w:val="21"/>
          <w:lang w:eastAsia="ja-JP"/>
        </w:rPr>
        <w:t>PC</w:t>
      </w:r>
      <w:r w:rsidR="00E54E00" w:rsidRPr="002B40C3">
        <w:rPr>
          <w:rFonts w:ascii="Times New Roman" w:hAnsi="Times New Roman" w:cs="メイリオ" w:hint="eastAsia"/>
          <w:color w:val="0070C0"/>
          <w:sz w:val="21"/>
          <w:szCs w:val="21"/>
          <w:lang w:eastAsia="ja-JP"/>
        </w:rPr>
        <w:t>で管理されている情報は、</w:t>
      </w:r>
      <w:bookmarkEnd w:id="177"/>
      <w:r w:rsidR="0097088E" w:rsidRPr="002B40C3">
        <w:rPr>
          <w:rFonts w:ascii="Times New Roman" w:hAnsi="Times New Roman" w:cs="メイリオ" w:hint="eastAsia"/>
          <w:color w:val="0070C0"/>
          <w:sz w:val="21"/>
          <w:szCs w:val="21"/>
          <w:lang w:eastAsia="ja-JP"/>
        </w:rPr>
        <w:t>試料と同様に、</w:t>
      </w:r>
      <w:r w:rsidRPr="002B40C3">
        <w:rPr>
          <w:rFonts w:ascii="Times New Roman" w:hAnsi="Times New Roman" w:cs="メイリオ" w:hint="eastAsia"/>
          <w:color w:val="0070C0"/>
          <w:sz w:val="21"/>
          <w:szCs w:val="21"/>
          <w:lang w:eastAsia="ja-JP"/>
        </w:rPr>
        <w:t>本</w:t>
      </w:r>
      <w:bookmarkStart w:id="180" w:name="_Hlk205541584"/>
      <w:r w:rsidRPr="002B40C3">
        <w:rPr>
          <w:rFonts w:ascii="Times New Roman" w:hAnsi="Times New Roman" w:cs="メイリオ" w:hint="eastAsia"/>
          <w:color w:val="0070C0"/>
          <w:sz w:val="21"/>
          <w:szCs w:val="21"/>
          <w:lang w:eastAsia="ja-JP"/>
        </w:rPr>
        <w:t>研究の</w:t>
      </w:r>
      <w:r w:rsidR="00E54E00" w:rsidRPr="002B40C3">
        <w:rPr>
          <w:rFonts w:ascii="Times New Roman" w:hAnsi="Times New Roman" w:cs="メイリオ" w:hint="eastAsia"/>
          <w:color w:val="0070C0"/>
          <w:sz w:val="21"/>
          <w:szCs w:val="21"/>
          <w:lang w:eastAsia="ja-JP"/>
        </w:rPr>
        <w:t>終了について報告された日から</w:t>
      </w:r>
      <w:r w:rsidR="00E54E00" w:rsidRPr="002B40C3">
        <w:rPr>
          <w:rFonts w:ascii="Times New Roman" w:hAnsi="Times New Roman" w:cs="メイリオ"/>
          <w:color w:val="0070C0"/>
          <w:sz w:val="21"/>
          <w:szCs w:val="21"/>
          <w:lang w:eastAsia="ja-JP"/>
        </w:rPr>
        <w:t>5</w:t>
      </w:r>
      <w:r w:rsidR="00E54E00" w:rsidRPr="002B40C3">
        <w:rPr>
          <w:rFonts w:ascii="Times New Roman" w:hAnsi="Times New Roman" w:cs="メイリオ" w:hint="eastAsia"/>
          <w:color w:val="0070C0"/>
          <w:sz w:val="21"/>
          <w:szCs w:val="21"/>
          <w:lang w:eastAsia="ja-JP"/>
        </w:rPr>
        <w:t>年を経過した</w:t>
      </w:r>
      <w:r w:rsidRPr="002B40C3">
        <w:rPr>
          <w:rFonts w:ascii="Times New Roman" w:hAnsi="Times New Roman" w:cs="メイリオ" w:hint="eastAsia"/>
          <w:color w:val="0070C0"/>
          <w:sz w:val="21"/>
          <w:szCs w:val="21"/>
          <w:lang w:eastAsia="ja-JP"/>
        </w:rPr>
        <w:t>日</w:t>
      </w:r>
      <w:r w:rsidR="00E54E00" w:rsidRPr="002B40C3">
        <w:rPr>
          <w:rFonts w:ascii="Times New Roman" w:hAnsi="Times New Roman" w:cs="メイリオ" w:hint="eastAsia"/>
          <w:color w:val="0070C0"/>
          <w:sz w:val="21"/>
          <w:szCs w:val="21"/>
          <w:lang w:eastAsia="ja-JP"/>
        </w:rPr>
        <w:t>、</w:t>
      </w:r>
      <w:r w:rsidR="00712A6A" w:rsidRPr="002B40C3">
        <w:rPr>
          <w:rFonts w:ascii="Times New Roman" w:hAnsi="Times New Roman" w:cs="メイリオ" w:hint="eastAsia"/>
          <w:color w:val="0070C0"/>
          <w:sz w:val="21"/>
          <w:szCs w:val="21"/>
          <w:lang w:eastAsia="ja-JP"/>
        </w:rPr>
        <w:t>又は</w:t>
      </w:r>
      <w:r w:rsidRPr="002B40C3">
        <w:rPr>
          <w:rFonts w:ascii="Times New Roman" w:hAnsi="Times New Roman" w:cs="メイリオ" w:hint="eastAsia"/>
          <w:color w:val="0070C0"/>
          <w:sz w:val="21"/>
          <w:szCs w:val="21"/>
          <w:lang w:eastAsia="ja-JP"/>
        </w:rPr>
        <w:t>当該</w:t>
      </w:r>
      <w:r w:rsidR="00E54E00" w:rsidRPr="002B40C3">
        <w:rPr>
          <w:rFonts w:ascii="Times New Roman" w:hAnsi="Times New Roman" w:cs="メイリオ" w:hint="eastAsia"/>
          <w:color w:val="0070C0"/>
          <w:sz w:val="21"/>
          <w:szCs w:val="21"/>
          <w:lang w:eastAsia="ja-JP"/>
        </w:rPr>
        <w:t>研究の結果の最終の公表について報告した日から</w:t>
      </w:r>
      <w:r w:rsidR="00E54E00" w:rsidRPr="002B40C3">
        <w:rPr>
          <w:rFonts w:ascii="Times New Roman" w:hAnsi="Times New Roman" w:cs="メイリオ"/>
          <w:color w:val="0070C0"/>
          <w:sz w:val="21"/>
          <w:szCs w:val="21"/>
          <w:lang w:eastAsia="ja-JP"/>
        </w:rPr>
        <w:t>3</w:t>
      </w:r>
      <w:r w:rsidR="00E54E00" w:rsidRPr="002B40C3">
        <w:rPr>
          <w:rFonts w:ascii="Times New Roman" w:hAnsi="Times New Roman" w:cs="メイリオ" w:hint="eastAsia"/>
          <w:color w:val="0070C0"/>
          <w:sz w:val="21"/>
          <w:szCs w:val="21"/>
          <w:lang w:eastAsia="ja-JP"/>
        </w:rPr>
        <w:t>年を経過した日のいずれか遅い日までの期間</w:t>
      </w:r>
      <w:r w:rsidRPr="002B40C3">
        <w:rPr>
          <w:rFonts w:ascii="Times New Roman" w:hAnsi="Times New Roman" w:cs="メイリオ" w:hint="eastAsia"/>
          <w:color w:val="0070C0"/>
          <w:sz w:val="21"/>
          <w:szCs w:val="21"/>
          <w:lang w:eastAsia="ja-JP"/>
        </w:rPr>
        <w:t>を過ぎた</w:t>
      </w:r>
      <w:r w:rsidR="00E54E00" w:rsidRPr="002B40C3">
        <w:rPr>
          <w:rFonts w:ascii="Times New Roman" w:hAnsi="Times New Roman" w:cs="メイリオ" w:hint="eastAsia"/>
          <w:color w:val="0070C0"/>
          <w:sz w:val="21"/>
          <w:szCs w:val="21"/>
          <w:lang w:eastAsia="ja-JP"/>
        </w:rPr>
        <w:t>時点で</w:t>
      </w:r>
      <w:r w:rsidR="0097088E" w:rsidRPr="002B40C3">
        <w:rPr>
          <w:rFonts w:ascii="Times New Roman" w:hAnsi="Times New Roman" w:cs="メイリオ" w:hint="eastAsia"/>
          <w:color w:val="0070C0"/>
          <w:sz w:val="21"/>
          <w:szCs w:val="21"/>
          <w:lang w:eastAsia="ja-JP"/>
        </w:rPr>
        <w:t>削除</w:t>
      </w:r>
      <w:r w:rsidR="00E54E00" w:rsidRPr="002B40C3">
        <w:rPr>
          <w:rFonts w:ascii="Times New Roman" w:hAnsi="Times New Roman" w:cs="メイリオ" w:hint="eastAsia"/>
          <w:color w:val="0070C0"/>
          <w:sz w:val="21"/>
          <w:szCs w:val="21"/>
          <w:lang w:eastAsia="ja-JP"/>
        </w:rPr>
        <w:t>する。</w:t>
      </w:r>
      <w:bookmarkEnd w:id="178"/>
      <w:bookmarkEnd w:id="180"/>
    </w:p>
    <w:p w14:paraId="48F60B1C" w14:textId="64728C83" w:rsidR="00020767" w:rsidRPr="002B40C3" w:rsidRDefault="00020767" w:rsidP="00E0307A">
      <w:pPr>
        <w:widowControl/>
        <w:jc w:val="both"/>
        <w:rPr>
          <w:rFonts w:ascii="Times New Roman" w:hAnsi="Times New Roman" w:cs="メイリオ"/>
          <w:sz w:val="24"/>
          <w:szCs w:val="24"/>
          <w:lang w:eastAsia="ja-JP"/>
        </w:rPr>
      </w:pPr>
      <w:bookmarkStart w:id="181" w:name="_Hlk78884971"/>
      <w:bookmarkEnd w:id="179"/>
    </w:p>
    <w:p w14:paraId="177EB73E" w14:textId="77777777" w:rsidR="001D2431" w:rsidRPr="009C28BB" w:rsidRDefault="001D2431" w:rsidP="00E0307A">
      <w:pPr>
        <w:widowControl/>
        <w:jc w:val="both"/>
        <w:rPr>
          <w:rFonts w:ascii="Times New Roman" w:hAnsi="Times New Roman" w:cs="メイリオ"/>
          <w:color w:val="FF0000"/>
          <w:sz w:val="21"/>
          <w:szCs w:val="21"/>
          <w:lang w:eastAsia="ja-JP"/>
        </w:rPr>
      </w:pPr>
      <w:r>
        <w:rPr>
          <w:rFonts w:ascii="Times New Roman" w:hAnsi="Times New Roman" w:cs="メイリオ" w:hint="eastAsia"/>
          <w:color w:val="FF0000"/>
          <w:sz w:val="21"/>
          <w:szCs w:val="21"/>
          <w:lang w:eastAsia="ja-JP"/>
        </w:rPr>
        <w:t>公的</w:t>
      </w:r>
      <w:r w:rsidRPr="009C28BB">
        <w:rPr>
          <w:rFonts w:ascii="Times New Roman" w:hAnsi="Times New Roman" w:cs="メイリオ" w:hint="eastAsia"/>
          <w:color w:val="FF0000"/>
          <w:sz w:val="21"/>
          <w:szCs w:val="21"/>
          <w:lang w:eastAsia="ja-JP"/>
        </w:rPr>
        <w:t>研究費を用いる場合）</w:t>
      </w:r>
    </w:p>
    <w:p w14:paraId="7BA76349" w14:textId="77777777" w:rsidR="004941A7" w:rsidRPr="009C28BB" w:rsidRDefault="004941A7" w:rsidP="004941A7">
      <w:pPr>
        <w:widowControl/>
        <w:ind w:firstLineChars="100" w:firstLine="210"/>
        <w:jc w:val="both"/>
        <w:rPr>
          <w:rFonts w:ascii="Times New Roman" w:hAnsi="Times New Roman" w:cs="メイリオ"/>
          <w:color w:val="0070C0"/>
          <w:sz w:val="21"/>
          <w:szCs w:val="21"/>
          <w:lang w:eastAsia="ja-JP"/>
        </w:rPr>
      </w:pPr>
      <w:bookmarkStart w:id="182" w:name="_Hlk208586501"/>
      <w:r>
        <w:rPr>
          <w:rFonts w:ascii="Times New Roman" w:hAnsi="Times New Roman" w:cs="メイリオ" w:hint="eastAsia"/>
          <w:color w:val="0070C0"/>
          <w:sz w:val="21"/>
          <w:szCs w:val="21"/>
          <w:lang w:eastAsia="ja-JP"/>
        </w:rPr>
        <w:t>試料</w:t>
      </w:r>
      <w:r w:rsidRPr="009C28BB">
        <w:rPr>
          <w:rFonts w:ascii="Times New Roman" w:hAnsi="Times New Roman" w:cs="メイリオ" w:hint="eastAsia"/>
          <w:color w:val="0070C0"/>
          <w:sz w:val="21"/>
          <w:szCs w:val="21"/>
          <w:lang w:eastAsia="ja-JP"/>
        </w:rPr>
        <w:t>は、</w:t>
      </w:r>
      <w:r>
        <w:rPr>
          <w:rFonts w:ascii="Times New Roman" w:hAnsi="Times New Roman" w:cs="メイリオ" w:hint="eastAsia"/>
          <w:color w:val="0070C0"/>
          <w:sz w:val="21"/>
          <w:szCs w:val="21"/>
          <w:lang w:eastAsia="ja-JP"/>
        </w:rPr>
        <w:t>原則として</w:t>
      </w:r>
      <w:bookmarkEnd w:id="182"/>
      <w:r w:rsidRPr="009C28BB">
        <w:rPr>
          <w:rFonts w:ascii="Times New Roman" w:hAnsi="Times New Roman" w:cs="メイリオ" w:hint="eastAsia"/>
          <w:color w:val="0070C0"/>
          <w:sz w:val="21"/>
          <w:szCs w:val="21"/>
          <w:lang w:eastAsia="ja-JP"/>
        </w:rPr>
        <w:t>本研究の終了について報告された日から</w:t>
      </w:r>
      <w:r w:rsidRPr="009C28BB">
        <w:rPr>
          <w:rFonts w:ascii="Times New Roman" w:hAnsi="Times New Roman" w:cs="メイリオ"/>
          <w:color w:val="0070C0"/>
          <w:sz w:val="21"/>
          <w:szCs w:val="21"/>
          <w:lang w:eastAsia="ja-JP"/>
        </w:rPr>
        <w:t>5</w:t>
      </w:r>
      <w:r w:rsidRPr="009C28BB">
        <w:rPr>
          <w:rFonts w:ascii="Times New Roman" w:hAnsi="Times New Roman" w:cs="メイリオ" w:hint="eastAsia"/>
          <w:color w:val="0070C0"/>
          <w:sz w:val="21"/>
          <w:szCs w:val="21"/>
          <w:lang w:eastAsia="ja-JP"/>
        </w:rPr>
        <w:t>年を経過した日、又は当該研究の結果の最終</w:t>
      </w:r>
      <w:r w:rsidRPr="007C02D2">
        <w:rPr>
          <w:rFonts w:ascii="Times New Roman" w:hAnsi="Times New Roman" w:cs="メイリオ" w:hint="eastAsia"/>
          <w:color w:val="0070C0"/>
          <w:sz w:val="21"/>
          <w:szCs w:val="21"/>
          <w:lang w:eastAsia="ja-JP"/>
        </w:rPr>
        <w:t>の公表について報告した日から</w:t>
      </w:r>
      <w:r w:rsidRPr="007C02D2">
        <w:rPr>
          <w:rFonts w:ascii="Times New Roman" w:hAnsi="Times New Roman" w:cs="メイリオ"/>
          <w:color w:val="0070C0"/>
          <w:sz w:val="21"/>
          <w:szCs w:val="21"/>
          <w:lang w:eastAsia="ja-JP"/>
        </w:rPr>
        <w:t>3</w:t>
      </w:r>
      <w:r w:rsidRPr="007C02D2">
        <w:rPr>
          <w:rFonts w:ascii="Times New Roman" w:hAnsi="Times New Roman" w:cs="メイリオ" w:hint="eastAsia"/>
          <w:color w:val="0070C0"/>
          <w:sz w:val="21"/>
          <w:szCs w:val="21"/>
          <w:lang w:eastAsia="ja-JP"/>
        </w:rPr>
        <w:t>年を経過した日のいずれか遅い日までの期間</w:t>
      </w:r>
      <w:r>
        <w:rPr>
          <w:rFonts w:ascii="Times New Roman" w:hAnsi="Times New Roman" w:cs="メイリオ" w:hint="eastAsia"/>
          <w:color w:val="0070C0"/>
          <w:sz w:val="21"/>
          <w:szCs w:val="21"/>
          <w:lang w:eastAsia="ja-JP"/>
        </w:rPr>
        <w:t>を</w:t>
      </w:r>
      <w:r w:rsidRPr="007C02D2">
        <w:rPr>
          <w:rFonts w:ascii="Times New Roman" w:hAnsi="Times New Roman" w:cs="メイリオ" w:hint="eastAsia"/>
          <w:color w:val="0070C0"/>
          <w:sz w:val="21"/>
          <w:szCs w:val="21"/>
          <w:lang w:eastAsia="ja-JP"/>
        </w:rPr>
        <w:t>過ぎた時点で、</w:t>
      </w:r>
      <w:r w:rsidRPr="007C02D2">
        <w:rPr>
          <w:rFonts w:ascii="Times New Roman" w:hAnsi="Times New Roman" w:hint="eastAsia"/>
          <w:bCs/>
          <w:color w:val="0070C0"/>
          <w:kern w:val="2"/>
          <w:sz w:val="21"/>
          <w:szCs w:val="21"/>
          <w:lang w:eastAsia="ja-JP"/>
        </w:rPr>
        <w:t>オートクレーブ処理を行い</w:t>
      </w:r>
      <w:r w:rsidRPr="007C02D2">
        <w:rPr>
          <w:rFonts w:ascii="Times New Roman" w:hAnsi="Times New Roman" w:cs="メイリオ" w:hint="eastAsia"/>
          <w:color w:val="0070C0"/>
          <w:sz w:val="21"/>
          <w:szCs w:val="21"/>
          <w:lang w:eastAsia="ja-JP"/>
        </w:rPr>
        <w:t>廃棄する。ただし、保存・保管が本質的に困難なもの（例：不安定物質、実験自体で消費されてしまう試料）や、保存に多大なコストがかかるもの（例：生物系試料）についてはこの限りではない。</w:t>
      </w:r>
    </w:p>
    <w:p w14:paraId="5F98D13E" w14:textId="77777777" w:rsidR="004941A7" w:rsidRDefault="004941A7" w:rsidP="004941A7">
      <w:pPr>
        <w:widowControl/>
        <w:ind w:firstLineChars="100" w:firstLine="210"/>
        <w:jc w:val="both"/>
        <w:rPr>
          <w:rFonts w:ascii="Times New Roman" w:hAnsi="Times New Roman" w:cs="メイリオ"/>
          <w:color w:val="0070C0"/>
          <w:sz w:val="21"/>
          <w:szCs w:val="21"/>
          <w:lang w:eastAsia="ja-JP"/>
        </w:rPr>
      </w:pPr>
      <w:r w:rsidRPr="009C28BB">
        <w:rPr>
          <w:rFonts w:ascii="Times New Roman" w:hAnsi="Times New Roman" w:cs="メイリオ"/>
          <w:color w:val="0070C0"/>
          <w:sz w:val="21"/>
          <w:szCs w:val="21"/>
          <w:lang w:eastAsia="ja-JP"/>
        </w:rPr>
        <w:lastRenderedPageBreak/>
        <w:t>PC</w:t>
      </w:r>
      <w:r w:rsidRPr="009C28BB">
        <w:rPr>
          <w:rFonts w:ascii="Times New Roman" w:hAnsi="Times New Roman" w:cs="メイリオ" w:hint="eastAsia"/>
          <w:color w:val="0070C0"/>
          <w:sz w:val="21"/>
          <w:szCs w:val="21"/>
          <w:lang w:eastAsia="ja-JP"/>
        </w:rPr>
        <w:t>で管理されている情報は、</w:t>
      </w:r>
      <w:r>
        <w:rPr>
          <w:rFonts w:ascii="Times New Roman" w:hAnsi="Times New Roman" w:cs="メイリオ" w:hint="eastAsia"/>
          <w:color w:val="0070C0"/>
          <w:sz w:val="21"/>
          <w:szCs w:val="21"/>
          <w:lang w:eastAsia="ja-JP"/>
        </w:rPr>
        <w:t>原則として、</w:t>
      </w:r>
      <w:r w:rsidRPr="009C28BB">
        <w:rPr>
          <w:rFonts w:ascii="Times New Roman" w:hAnsi="Times New Roman" w:cs="メイリオ" w:hint="eastAsia"/>
          <w:color w:val="0070C0"/>
          <w:sz w:val="21"/>
          <w:szCs w:val="21"/>
          <w:lang w:eastAsia="ja-JP"/>
        </w:rPr>
        <w:t>本研究の終了について報告された日から</w:t>
      </w:r>
      <w:r>
        <w:rPr>
          <w:rFonts w:ascii="Times New Roman" w:hAnsi="Times New Roman" w:cs="メイリオ"/>
          <w:color w:val="0070C0"/>
          <w:sz w:val="21"/>
          <w:szCs w:val="21"/>
          <w:lang w:eastAsia="ja-JP"/>
        </w:rPr>
        <w:t>10</w:t>
      </w:r>
      <w:r w:rsidRPr="009C28BB">
        <w:rPr>
          <w:rFonts w:ascii="Times New Roman" w:hAnsi="Times New Roman" w:cs="メイリオ" w:hint="eastAsia"/>
          <w:color w:val="0070C0"/>
          <w:sz w:val="21"/>
          <w:szCs w:val="21"/>
          <w:lang w:eastAsia="ja-JP"/>
        </w:rPr>
        <w:t>年を経過した日、又は当該研究の結果の最終の公表について報告した日から</w:t>
      </w:r>
      <w:r>
        <w:rPr>
          <w:rFonts w:ascii="Times New Roman" w:hAnsi="Times New Roman" w:cs="メイリオ"/>
          <w:color w:val="0070C0"/>
          <w:sz w:val="21"/>
          <w:szCs w:val="21"/>
          <w:lang w:eastAsia="ja-JP"/>
        </w:rPr>
        <w:t>10</w:t>
      </w:r>
      <w:r w:rsidRPr="009C28BB">
        <w:rPr>
          <w:rFonts w:ascii="Times New Roman" w:hAnsi="Times New Roman" w:cs="メイリオ" w:hint="eastAsia"/>
          <w:color w:val="0070C0"/>
          <w:sz w:val="21"/>
          <w:szCs w:val="21"/>
          <w:lang w:eastAsia="ja-JP"/>
        </w:rPr>
        <w:t>年を経過した日のいずれか遅い日までの期間を過ぎた時点で削除する。</w:t>
      </w:r>
    </w:p>
    <w:p w14:paraId="5ACCDE30" w14:textId="77777777" w:rsidR="001D2431" w:rsidRPr="004941A7" w:rsidRDefault="001D2431" w:rsidP="00E0307A">
      <w:pPr>
        <w:widowControl/>
        <w:jc w:val="both"/>
        <w:rPr>
          <w:rFonts w:ascii="Times New Roman" w:hAnsi="Times New Roman" w:cs="メイリオ"/>
          <w:color w:val="0070C0"/>
          <w:sz w:val="21"/>
          <w:szCs w:val="21"/>
          <w:lang w:eastAsia="ja-JP"/>
        </w:rPr>
      </w:pPr>
    </w:p>
    <w:p w14:paraId="0CD3EDBB" w14:textId="77777777" w:rsidR="00712A6A" w:rsidRPr="002B40C3" w:rsidRDefault="00712A6A" w:rsidP="00E0307A">
      <w:pPr>
        <w:widowControl/>
        <w:jc w:val="both"/>
        <w:rPr>
          <w:rFonts w:ascii="Times New Roman" w:hAnsi="Times New Roman" w:cs="メイリオ"/>
          <w:color w:val="FF0000"/>
          <w:sz w:val="21"/>
          <w:szCs w:val="21"/>
          <w:lang w:eastAsia="ja-JP"/>
        </w:rPr>
      </w:pPr>
      <w:r w:rsidRPr="002B40C3">
        <w:rPr>
          <w:rFonts w:ascii="Times New Roman" w:hAnsi="Times New Roman" w:cs="メイリオ" w:hint="eastAsia"/>
          <w:color w:val="FF0000"/>
          <w:sz w:val="21"/>
          <w:szCs w:val="21"/>
          <w:lang w:eastAsia="ja-JP"/>
        </w:rPr>
        <w:t>試料・情報を二次利用する場合）</w:t>
      </w:r>
    </w:p>
    <w:p w14:paraId="3953C91E" w14:textId="61196620" w:rsidR="00712A6A" w:rsidRPr="002B40C3" w:rsidRDefault="00712A6A" w:rsidP="00E0307A">
      <w:pPr>
        <w:widowControl/>
        <w:ind w:firstLineChars="100" w:firstLine="210"/>
        <w:jc w:val="both"/>
        <w:rPr>
          <w:rFonts w:ascii="Times New Roman" w:hAnsi="Times New Roman" w:cs="メイリオ"/>
          <w:color w:val="0070C0"/>
          <w:sz w:val="21"/>
          <w:szCs w:val="21"/>
          <w:lang w:eastAsia="ja-JP"/>
        </w:rPr>
      </w:pPr>
      <w:r w:rsidRPr="002B40C3">
        <w:rPr>
          <w:rFonts w:ascii="Times New Roman" w:hAnsi="Times New Roman" w:cs="メイリオ" w:hint="eastAsia"/>
          <w:color w:val="0070C0"/>
          <w:sz w:val="21"/>
          <w:szCs w:val="21"/>
          <w:lang w:eastAsia="ja-JP"/>
        </w:rPr>
        <w:t>本研究で得られた試料・情報を二次利用する場合には、新たな研究計画書を作成した上で、倫理委員会の承認を受ける等の必要な手続きを行う。また、研究機関のウェブサイト</w:t>
      </w:r>
      <w:r w:rsidR="00CD0956">
        <w:rPr>
          <w:rFonts w:ascii="Times New Roman" w:hAnsi="Times New Roman" w:cs="メイリオ" w:hint="eastAsia"/>
          <w:color w:val="0070C0"/>
          <w:sz w:val="21"/>
          <w:szCs w:val="21"/>
          <w:lang w:eastAsia="ja-JP"/>
        </w:rPr>
        <w:t>等</w:t>
      </w:r>
      <w:r w:rsidRPr="002B40C3">
        <w:rPr>
          <w:rFonts w:ascii="Times New Roman" w:hAnsi="Times New Roman" w:cs="メイリオ" w:hint="eastAsia"/>
          <w:color w:val="0070C0"/>
          <w:sz w:val="21"/>
          <w:szCs w:val="21"/>
          <w:lang w:eastAsia="ja-JP"/>
        </w:rPr>
        <w:t>でその旨を公開し、研究対象者が拒否できる機会を保障する。</w:t>
      </w:r>
    </w:p>
    <w:p w14:paraId="19855C3A" w14:textId="77777777" w:rsidR="00712A6A" w:rsidRPr="002B40C3" w:rsidRDefault="00712A6A" w:rsidP="00E0307A">
      <w:pPr>
        <w:widowControl/>
        <w:jc w:val="both"/>
        <w:rPr>
          <w:rFonts w:ascii="Times New Roman" w:hAnsi="Times New Roman" w:cs="メイリオ"/>
          <w:sz w:val="24"/>
          <w:szCs w:val="24"/>
          <w:lang w:eastAsia="ja-JP"/>
        </w:rPr>
      </w:pPr>
    </w:p>
    <w:bookmarkEnd w:id="181"/>
    <w:p w14:paraId="406D9AE7" w14:textId="5696C582" w:rsidR="005A281A" w:rsidRPr="002B40C3" w:rsidRDefault="00F778B0" w:rsidP="00E0307A">
      <w:pPr>
        <w:widowControl/>
        <w:jc w:val="both"/>
        <w:outlineLvl w:val="0"/>
        <w:rPr>
          <w:rFonts w:ascii="Times New Roman" w:hAnsi="Times New Roman" w:cs="メイリオ"/>
          <w:sz w:val="24"/>
          <w:szCs w:val="24"/>
          <w:lang w:eastAsia="ja-JP"/>
        </w:rPr>
      </w:pPr>
      <w:r w:rsidRPr="002B40C3">
        <w:rPr>
          <w:rFonts w:ascii="Times New Roman" w:hAnsi="Times New Roman" w:cs="メイリオ"/>
          <w:sz w:val="24"/>
          <w:szCs w:val="24"/>
          <w:lang w:eastAsia="ja-JP"/>
        </w:rPr>
        <w:t>10</w:t>
      </w:r>
      <w:r w:rsidR="0087305C" w:rsidRPr="002B40C3">
        <w:rPr>
          <w:rFonts w:ascii="Times New Roman" w:hAnsi="Times New Roman" w:cs="メイリオ"/>
          <w:sz w:val="24"/>
          <w:szCs w:val="24"/>
          <w:lang w:eastAsia="ja-JP"/>
        </w:rPr>
        <w:t xml:space="preserve">. </w:t>
      </w:r>
      <w:r w:rsidR="005A281A" w:rsidRPr="002B40C3">
        <w:rPr>
          <w:rFonts w:ascii="Times New Roman" w:hAnsi="Times New Roman" w:cs="メイリオ" w:hint="eastAsia"/>
          <w:sz w:val="24"/>
          <w:szCs w:val="24"/>
          <w:lang w:eastAsia="ja-JP"/>
        </w:rPr>
        <w:t>研究機関の長への報告内容及び方</w:t>
      </w:r>
      <w:bookmarkStart w:id="183" w:name="_Hlk72940523"/>
      <w:r w:rsidR="005A281A" w:rsidRPr="002B40C3">
        <w:rPr>
          <w:rFonts w:ascii="Times New Roman" w:hAnsi="Times New Roman" w:cs="メイリオ" w:hint="eastAsia"/>
          <w:sz w:val="24"/>
          <w:szCs w:val="24"/>
          <w:lang w:eastAsia="ja-JP"/>
        </w:rPr>
        <w:t>法</w:t>
      </w:r>
      <w:bookmarkEnd w:id="183"/>
    </w:p>
    <w:tbl>
      <w:tblPr>
        <w:tblW w:w="5000" w:type="pct"/>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8494"/>
      </w:tblGrid>
      <w:tr w:rsidR="0097088E" w:rsidRPr="002B40C3" w14:paraId="29F861B2" w14:textId="77777777" w:rsidTr="0071038B">
        <w:tc>
          <w:tcPr>
            <w:tcW w:w="5000" w:type="pct"/>
            <w:tcBorders>
              <w:top w:val="single" w:sz="4" w:space="0" w:color="FF0000"/>
              <w:left w:val="single" w:sz="4" w:space="0" w:color="FF0000"/>
              <w:bottom w:val="single" w:sz="4" w:space="0" w:color="FF0000"/>
              <w:right w:val="single" w:sz="4" w:space="0" w:color="FF0000"/>
            </w:tcBorders>
            <w:hideMark/>
          </w:tcPr>
          <w:p w14:paraId="2358CCB2" w14:textId="1F1129E1" w:rsidR="0097088E" w:rsidRPr="002B40C3" w:rsidRDefault="0097088E" w:rsidP="00E0307A">
            <w:pPr>
              <w:pStyle w:val="a9"/>
              <w:numPr>
                <w:ilvl w:val="0"/>
                <w:numId w:val="73"/>
              </w:numPr>
              <w:ind w:leftChars="0"/>
              <w:rPr>
                <w:rFonts w:ascii="Times New Roman" w:hAnsi="Times New Roman"/>
                <w:color w:val="FF0000"/>
                <w:szCs w:val="21"/>
              </w:rPr>
            </w:pPr>
            <w:r w:rsidRPr="002B40C3">
              <w:rPr>
                <w:rFonts w:ascii="Times New Roman" w:hAnsi="Times New Roman" w:hint="eastAsia"/>
                <w:color w:val="FF0000"/>
                <w:szCs w:val="21"/>
              </w:rPr>
              <w:t>報告は文書により原則として年</w:t>
            </w:r>
            <w:r w:rsidRPr="002B40C3">
              <w:rPr>
                <w:rFonts w:ascii="Times New Roman" w:hAnsi="Times New Roman"/>
                <w:color w:val="FF0000"/>
                <w:szCs w:val="21"/>
              </w:rPr>
              <w:t>1</w:t>
            </w:r>
            <w:r w:rsidRPr="002B40C3">
              <w:rPr>
                <w:rFonts w:ascii="Times New Roman" w:hAnsi="Times New Roman" w:hint="eastAsia"/>
                <w:color w:val="FF0000"/>
                <w:szCs w:val="21"/>
              </w:rPr>
              <w:t>回とする</w:t>
            </w:r>
            <w:r w:rsidR="00151362" w:rsidRPr="002B40C3">
              <w:rPr>
                <w:rFonts w:ascii="Times New Roman" w:hAnsi="Times New Roman" w:hint="eastAsia"/>
                <w:color w:val="FF0000"/>
                <w:szCs w:val="21"/>
              </w:rPr>
              <w:t>こと</w:t>
            </w:r>
            <w:r w:rsidRPr="002B40C3">
              <w:rPr>
                <w:rFonts w:ascii="Times New Roman" w:hAnsi="Times New Roman" w:hint="eastAsia"/>
                <w:color w:val="FF0000"/>
                <w:szCs w:val="21"/>
              </w:rPr>
              <w:t>。</w:t>
            </w:r>
          </w:p>
          <w:p w14:paraId="20B17C24" w14:textId="77777777" w:rsidR="0097088E" w:rsidRPr="002B40C3" w:rsidRDefault="0097088E" w:rsidP="00E0307A">
            <w:pPr>
              <w:pStyle w:val="a9"/>
              <w:numPr>
                <w:ilvl w:val="0"/>
                <w:numId w:val="73"/>
              </w:numPr>
              <w:ind w:leftChars="0"/>
              <w:rPr>
                <w:rFonts w:ascii="Times New Roman" w:hAnsi="Times New Roman"/>
                <w:color w:val="FF0000"/>
                <w:szCs w:val="21"/>
              </w:rPr>
            </w:pPr>
            <w:r w:rsidRPr="002B40C3">
              <w:rPr>
                <w:rFonts w:ascii="Times New Roman" w:hAnsi="Times New Roman" w:hint="eastAsia"/>
                <w:color w:val="FF0000"/>
                <w:szCs w:val="21"/>
              </w:rPr>
              <w:t>報告すべき事項として、一般的に以下のような項目が挙げられる。</w:t>
            </w:r>
          </w:p>
          <w:p w14:paraId="53F442C0" w14:textId="77777777" w:rsidR="0097088E" w:rsidRPr="002B40C3" w:rsidRDefault="0097088E" w:rsidP="00E0307A">
            <w:pPr>
              <w:numPr>
                <w:ilvl w:val="0"/>
                <w:numId w:val="74"/>
              </w:numPr>
              <w:ind w:leftChars="200" w:left="860"/>
              <w:jc w:val="both"/>
              <w:rPr>
                <w:rFonts w:ascii="Times New Roman" w:hAnsi="Times New Roman"/>
                <w:color w:val="FF0000"/>
                <w:sz w:val="21"/>
                <w:szCs w:val="21"/>
                <w:lang w:eastAsia="ja-JP"/>
              </w:rPr>
            </w:pPr>
            <w:r w:rsidRPr="002B40C3">
              <w:rPr>
                <w:rFonts w:ascii="Times New Roman" w:hAnsi="Times New Roman" w:hint="eastAsia"/>
                <w:color w:val="FF0000"/>
                <w:sz w:val="21"/>
                <w:szCs w:val="21"/>
                <w:lang w:eastAsia="ja-JP"/>
              </w:rPr>
              <w:t>研究の進捗状況（実施症例数や解析された試料・情報の数等を含む）</w:t>
            </w:r>
          </w:p>
          <w:p w14:paraId="5CB19923" w14:textId="77777777" w:rsidR="0097088E" w:rsidRPr="002B40C3" w:rsidRDefault="0097088E" w:rsidP="00E0307A">
            <w:pPr>
              <w:numPr>
                <w:ilvl w:val="0"/>
                <w:numId w:val="74"/>
              </w:numPr>
              <w:ind w:leftChars="200" w:left="860"/>
              <w:jc w:val="both"/>
              <w:rPr>
                <w:rFonts w:ascii="Times New Roman" w:hAnsi="Times New Roman"/>
                <w:color w:val="FF0000"/>
                <w:sz w:val="21"/>
                <w:szCs w:val="21"/>
                <w:lang w:eastAsia="ja-JP"/>
              </w:rPr>
            </w:pPr>
            <w:r w:rsidRPr="002B40C3">
              <w:rPr>
                <w:rFonts w:ascii="Times New Roman" w:hAnsi="Times New Roman" w:hint="eastAsia"/>
                <w:color w:val="FF0000"/>
                <w:sz w:val="21"/>
                <w:szCs w:val="21"/>
                <w:lang w:eastAsia="ja-JP"/>
              </w:rPr>
              <w:t>有害事象、その他問題の発生の有無及び状況</w:t>
            </w:r>
          </w:p>
          <w:p w14:paraId="244CC84E" w14:textId="77777777" w:rsidR="0097088E" w:rsidRPr="002B40C3" w:rsidRDefault="0097088E" w:rsidP="00E0307A">
            <w:pPr>
              <w:numPr>
                <w:ilvl w:val="0"/>
                <w:numId w:val="74"/>
              </w:numPr>
              <w:ind w:leftChars="200" w:left="860"/>
              <w:jc w:val="both"/>
              <w:rPr>
                <w:rFonts w:ascii="Times New Roman" w:hAnsi="Times New Roman"/>
                <w:color w:val="FF0000"/>
                <w:sz w:val="21"/>
                <w:szCs w:val="21"/>
                <w:lang w:eastAsia="ja-JP"/>
              </w:rPr>
            </w:pPr>
            <w:r w:rsidRPr="002B40C3">
              <w:rPr>
                <w:rFonts w:ascii="Times New Roman" w:hAnsi="Times New Roman" w:hint="eastAsia"/>
                <w:color w:val="FF0000"/>
                <w:sz w:val="21"/>
                <w:szCs w:val="21"/>
                <w:lang w:eastAsia="ja-JP"/>
              </w:rPr>
              <w:t>試料・情報の保管の方法</w:t>
            </w:r>
          </w:p>
          <w:p w14:paraId="408E30F1" w14:textId="0BFDF730" w:rsidR="0097088E" w:rsidRPr="005E2991" w:rsidRDefault="0097088E" w:rsidP="005E2991">
            <w:pPr>
              <w:numPr>
                <w:ilvl w:val="0"/>
                <w:numId w:val="74"/>
              </w:numPr>
              <w:ind w:leftChars="200" w:left="860"/>
              <w:jc w:val="both"/>
              <w:rPr>
                <w:rFonts w:ascii="Times New Roman" w:hAnsi="Times New Roman"/>
                <w:bCs/>
                <w:color w:val="FF0000"/>
                <w:szCs w:val="21"/>
                <w:lang w:eastAsia="ja-JP"/>
              </w:rPr>
            </w:pPr>
            <w:r w:rsidRPr="006B4E41">
              <w:rPr>
                <w:rFonts w:ascii="Times New Roman" w:hAnsi="Times New Roman" w:hint="eastAsia"/>
                <w:color w:val="FF0000"/>
                <w:sz w:val="21"/>
                <w:szCs w:val="21"/>
                <w:lang w:eastAsia="ja-JP"/>
              </w:rPr>
              <w:t>他機関への試料・情報の提供状況</w:t>
            </w:r>
          </w:p>
        </w:tc>
      </w:tr>
    </w:tbl>
    <w:p w14:paraId="658730F6" w14:textId="6040CEB9" w:rsidR="006B4E41" w:rsidRPr="00C443D3" w:rsidRDefault="00E202BB" w:rsidP="006B4E41">
      <w:pPr>
        <w:widowControl/>
        <w:ind w:firstLineChars="100" w:firstLine="210"/>
        <w:jc w:val="both"/>
        <w:rPr>
          <w:rFonts w:ascii="Times New Roman" w:hAnsi="Times New Roman" w:cs="メイリオ"/>
          <w:color w:val="0070C0"/>
          <w:sz w:val="21"/>
          <w:szCs w:val="21"/>
          <w:lang w:eastAsia="ja-JP"/>
        </w:rPr>
      </w:pPr>
      <w:bookmarkStart w:id="184" w:name="_Hlk199411759"/>
      <w:bookmarkStart w:id="185" w:name="_Hlk205541605"/>
      <w:r w:rsidRPr="00046197">
        <w:rPr>
          <w:rFonts w:ascii="Times New Roman" w:hAnsi="Times New Roman" w:cs="メイリオ"/>
          <w:color w:val="0070C0"/>
          <w:sz w:val="21"/>
          <w:szCs w:val="21"/>
          <w:lang w:eastAsia="ja-JP"/>
        </w:rPr>
        <w:t>研究責任者は、</w:t>
      </w:r>
      <w:bookmarkEnd w:id="184"/>
      <w:r w:rsidRPr="00046197">
        <w:rPr>
          <w:rFonts w:ascii="Times New Roman" w:hAnsi="Times New Roman" w:cs="メイリオ"/>
          <w:color w:val="0070C0"/>
          <w:sz w:val="21"/>
          <w:szCs w:val="21"/>
          <w:lang w:eastAsia="ja-JP"/>
        </w:rPr>
        <w:t>本研究の進捗状況について、研究機関の長に文書にて年</w:t>
      </w:r>
      <w:r w:rsidRPr="00046197">
        <w:rPr>
          <w:rFonts w:ascii="Times New Roman" w:hAnsi="Times New Roman" w:cs="メイリオ"/>
          <w:color w:val="0070C0"/>
          <w:sz w:val="21"/>
          <w:szCs w:val="21"/>
          <w:lang w:eastAsia="ja-JP"/>
        </w:rPr>
        <w:t>1</w:t>
      </w:r>
      <w:r w:rsidRPr="00046197">
        <w:rPr>
          <w:rFonts w:ascii="Times New Roman" w:hAnsi="Times New Roman" w:cs="メイリオ"/>
          <w:color w:val="0070C0"/>
          <w:sz w:val="21"/>
          <w:szCs w:val="21"/>
          <w:lang w:eastAsia="ja-JP"/>
        </w:rPr>
        <w:t>回報告を行う</w:t>
      </w:r>
      <w:r w:rsidR="00B6087E" w:rsidRPr="00B6087E">
        <w:rPr>
          <w:rFonts w:ascii="Times New Roman" w:hAnsi="Times New Roman" w:cs="メイリオ"/>
          <w:color w:val="0070C0"/>
          <w:sz w:val="21"/>
          <w:szCs w:val="21"/>
          <w:lang w:eastAsia="ja-JP"/>
        </w:rPr>
        <w:t>とともに、研究終了時にも報告を行う</w:t>
      </w:r>
      <w:r w:rsidRPr="00046197">
        <w:rPr>
          <w:rFonts w:ascii="Times New Roman" w:hAnsi="Times New Roman" w:cs="メイリオ"/>
          <w:color w:val="0070C0"/>
          <w:sz w:val="21"/>
          <w:szCs w:val="21"/>
          <w:lang w:eastAsia="ja-JP"/>
        </w:rPr>
        <w:t>。</w:t>
      </w:r>
      <w:bookmarkStart w:id="186" w:name="_Hlk193092311"/>
      <w:bookmarkStart w:id="187" w:name="_Hlk200984467"/>
      <w:r w:rsidR="006B4E41" w:rsidRPr="00C443D3">
        <w:rPr>
          <w:rFonts w:ascii="Times New Roman" w:hAnsi="Times New Roman" w:cs="メイリオ"/>
          <w:bCs/>
          <w:color w:val="0070C0"/>
          <w:sz w:val="21"/>
          <w:szCs w:val="21"/>
          <w:lang w:eastAsia="ja-JP"/>
        </w:rPr>
        <w:t>また、研究の</w:t>
      </w:r>
      <w:r w:rsidR="006B4E41" w:rsidRPr="00C443D3">
        <w:rPr>
          <w:rFonts w:ascii="Times New Roman" w:hAnsi="Times New Roman" w:cs="メイリオ" w:hint="eastAsia"/>
          <w:bCs/>
          <w:color w:val="0070C0"/>
          <w:sz w:val="21"/>
          <w:szCs w:val="21"/>
          <w:lang w:eastAsia="ja-JP"/>
        </w:rPr>
        <w:t>継続に影響を与える事実を知り、又は情報を得た場合、速やかに研究機関の長に報告する。</w:t>
      </w:r>
    </w:p>
    <w:p w14:paraId="0E6E3B71" w14:textId="77777777" w:rsidR="006B4E41" w:rsidRPr="00C443D3" w:rsidRDefault="006B4E41" w:rsidP="006B4E41">
      <w:pPr>
        <w:widowControl/>
        <w:ind w:firstLineChars="100" w:firstLine="210"/>
        <w:jc w:val="both"/>
        <w:rPr>
          <w:rFonts w:ascii="Times New Roman" w:hAnsi="Times New Roman" w:cs="メイリオ"/>
          <w:bCs/>
          <w:color w:val="0070C0"/>
          <w:sz w:val="21"/>
          <w:szCs w:val="21"/>
          <w:lang w:eastAsia="ja-JP"/>
        </w:rPr>
      </w:pPr>
      <w:r w:rsidRPr="00C443D3">
        <w:rPr>
          <w:rFonts w:ascii="Times New Roman" w:hAnsi="Times New Roman" w:cs="メイリオ"/>
          <w:bCs/>
          <w:color w:val="0070C0"/>
          <w:sz w:val="21"/>
          <w:szCs w:val="21"/>
          <w:lang w:eastAsia="ja-JP"/>
        </w:rPr>
        <w:t>研究者等は、以下のいずれかに該当する事実又は情報を得た場合、速やかに研究機関の長に報告する。</w:t>
      </w:r>
    </w:p>
    <w:p w14:paraId="35EB0B02" w14:textId="77777777" w:rsidR="006B4E41" w:rsidRPr="00C443D3" w:rsidRDefault="006B4E41" w:rsidP="006B4E41">
      <w:pPr>
        <w:widowControl/>
        <w:ind w:leftChars="100" w:left="430" w:hangingChars="100" w:hanging="210"/>
        <w:jc w:val="both"/>
        <w:rPr>
          <w:rFonts w:ascii="Times New Roman" w:hAnsi="Times New Roman" w:cs="メイリオ"/>
          <w:color w:val="0070C0"/>
          <w:sz w:val="21"/>
          <w:szCs w:val="21"/>
          <w:lang w:eastAsia="ja-JP"/>
        </w:rPr>
      </w:pPr>
      <w:r w:rsidRPr="00C443D3">
        <w:rPr>
          <w:rFonts w:ascii="Times New Roman" w:hAnsi="Times New Roman" w:cs="メイリオ"/>
          <w:color w:val="0070C0"/>
          <w:sz w:val="21"/>
          <w:szCs w:val="21"/>
          <w:lang w:eastAsia="ja-JP"/>
        </w:rPr>
        <w:t>・研究の実施の適正性又は研究結果の信頼性を損なう又はそのおそれがある場合</w:t>
      </w:r>
    </w:p>
    <w:p w14:paraId="151224F8" w14:textId="77777777" w:rsidR="006B4E41" w:rsidRPr="00C443D3" w:rsidRDefault="006B4E41" w:rsidP="006B4E41">
      <w:pPr>
        <w:widowControl/>
        <w:ind w:leftChars="100" w:left="430" w:hangingChars="100" w:hanging="210"/>
        <w:jc w:val="both"/>
        <w:rPr>
          <w:rFonts w:ascii="Times New Roman" w:hAnsi="Times New Roman" w:cs="メイリオ"/>
          <w:color w:val="0070C0"/>
          <w:sz w:val="21"/>
          <w:szCs w:val="21"/>
          <w:lang w:eastAsia="ja-JP"/>
        </w:rPr>
      </w:pPr>
      <w:r w:rsidRPr="00C443D3">
        <w:rPr>
          <w:rFonts w:ascii="Times New Roman" w:hAnsi="Times New Roman" w:cs="メイリオ"/>
          <w:color w:val="0070C0"/>
          <w:sz w:val="21"/>
          <w:szCs w:val="21"/>
          <w:lang w:eastAsia="ja-JP"/>
        </w:rPr>
        <w:t>・研究に関連する情報の漏えい等、研究対象者等の人権を尊重する観点又は研究の実施上の観点から重大な懸念が生じた場合</w:t>
      </w:r>
    </w:p>
    <w:bookmarkEnd w:id="185"/>
    <w:bookmarkEnd w:id="186"/>
    <w:p w14:paraId="5C710C11" w14:textId="77777777" w:rsidR="003C5317" w:rsidRPr="002B40C3" w:rsidRDefault="003C5317" w:rsidP="00F57850">
      <w:pPr>
        <w:widowControl/>
        <w:jc w:val="both"/>
        <w:rPr>
          <w:rFonts w:ascii="Times New Roman" w:hAnsi="Times New Roman" w:cs="メイリオ"/>
          <w:sz w:val="24"/>
          <w:szCs w:val="24"/>
          <w:lang w:eastAsia="ja-JP"/>
        </w:rPr>
      </w:pPr>
    </w:p>
    <w:bookmarkEnd w:id="187"/>
    <w:p w14:paraId="47DC76F2" w14:textId="4CC2314A" w:rsidR="005A281A" w:rsidRPr="002B40C3" w:rsidRDefault="0087305C" w:rsidP="00E0307A">
      <w:pPr>
        <w:widowControl/>
        <w:ind w:left="425" w:hangingChars="177" w:hanging="425"/>
        <w:jc w:val="both"/>
        <w:outlineLvl w:val="0"/>
        <w:rPr>
          <w:rFonts w:ascii="Times New Roman" w:hAnsi="Times New Roman" w:cs="メイリオ"/>
          <w:sz w:val="24"/>
          <w:szCs w:val="24"/>
          <w:lang w:eastAsia="ja-JP"/>
        </w:rPr>
      </w:pPr>
      <w:r w:rsidRPr="002B40C3">
        <w:rPr>
          <w:rFonts w:ascii="Times New Roman" w:hAnsi="Times New Roman" w:cs="メイリオ"/>
          <w:sz w:val="24"/>
          <w:szCs w:val="24"/>
          <w:lang w:eastAsia="ja-JP"/>
        </w:rPr>
        <w:t>1</w:t>
      </w:r>
      <w:r w:rsidR="00F778B0" w:rsidRPr="002B40C3">
        <w:rPr>
          <w:rFonts w:ascii="Times New Roman" w:hAnsi="Times New Roman" w:cs="メイリオ"/>
          <w:sz w:val="24"/>
          <w:szCs w:val="24"/>
          <w:lang w:eastAsia="ja-JP"/>
        </w:rPr>
        <w:t>1</w:t>
      </w:r>
      <w:r w:rsidRPr="002B40C3">
        <w:rPr>
          <w:rFonts w:ascii="Times New Roman" w:hAnsi="Times New Roman" w:cs="メイリオ"/>
          <w:sz w:val="24"/>
          <w:szCs w:val="24"/>
          <w:lang w:eastAsia="ja-JP"/>
        </w:rPr>
        <w:t xml:space="preserve">. </w:t>
      </w:r>
      <w:r w:rsidR="005A281A" w:rsidRPr="002B40C3">
        <w:rPr>
          <w:rFonts w:ascii="Times New Roman" w:hAnsi="Times New Roman" w:cs="メイリオ" w:hint="eastAsia"/>
          <w:sz w:val="24"/>
          <w:szCs w:val="24"/>
          <w:lang w:eastAsia="ja-JP"/>
        </w:rPr>
        <w:t>研究の資金源等、研究機関の研究に係る利益相反及び個人の収益等、研究者等の研究に係る利益相反に関する状</w:t>
      </w:r>
      <w:bookmarkStart w:id="188" w:name="_Hlk72940543"/>
      <w:r w:rsidR="005A281A" w:rsidRPr="002B40C3">
        <w:rPr>
          <w:rFonts w:ascii="Times New Roman" w:hAnsi="Times New Roman" w:cs="メイリオ" w:hint="eastAsia"/>
          <w:sz w:val="24"/>
          <w:szCs w:val="24"/>
          <w:lang w:eastAsia="ja-JP"/>
        </w:rPr>
        <w:t>況</w:t>
      </w:r>
      <w:bookmarkEnd w:id="188"/>
    </w:p>
    <w:tbl>
      <w:tblPr>
        <w:tblW w:w="5000" w:type="pct"/>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8494"/>
      </w:tblGrid>
      <w:tr w:rsidR="0097088E" w:rsidRPr="002B40C3" w14:paraId="2EAB7449" w14:textId="77777777" w:rsidTr="0071038B">
        <w:tc>
          <w:tcPr>
            <w:tcW w:w="5000" w:type="pct"/>
            <w:tcBorders>
              <w:top w:val="single" w:sz="4" w:space="0" w:color="FF0000"/>
              <w:left w:val="single" w:sz="4" w:space="0" w:color="FF0000"/>
              <w:bottom w:val="single" w:sz="4" w:space="0" w:color="FF0000"/>
              <w:right w:val="single" w:sz="4" w:space="0" w:color="FF0000"/>
            </w:tcBorders>
            <w:hideMark/>
          </w:tcPr>
          <w:p w14:paraId="67152E4D" w14:textId="28CD39CB" w:rsidR="0097088E" w:rsidRPr="002B40C3" w:rsidRDefault="0097088E" w:rsidP="00E0307A">
            <w:pPr>
              <w:pStyle w:val="a9"/>
              <w:numPr>
                <w:ilvl w:val="0"/>
                <w:numId w:val="77"/>
              </w:numPr>
              <w:ind w:leftChars="0"/>
              <w:rPr>
                <w:rFonts w:ascii="Times New Roman" w:hAnsi="Times New Roman"/>
                <w:color w:val="FF0000"/>
                <w:szCs w:val="21"/>
              </w:rPr>
            </w:pPr>
            <w:r w:rsidRPr="002B40C3">
              <w:rPr>
                <w:rFonts w:ascii="Times New Roman" w:hAnsi="Times New Roman" w:hint="eastAsia"/>
                <w:color w:val="FF0000"/>
                <w:szCs w:val="21"/>
              </w:rPr>
              <w:t>「研究の資金源」について、自己調達、寄付、契約等の形態を明確にする</w:t>
            </w:r>
            <w:r w:rsidR="00CD0956">
              <w:rPr>
                <w:rFonts w:ascii="Times New Roman" w:hAnsi="Times New Roman" w:hint="eastAsia"/>
                <w:color w:val="FF0000"/>
                <w:szCs w:val="21"/>
              </w:rPr>
              <w:t>等</w:t>
            </w:r>
            <w:r w:rsidRPr="002B40C3">
              <w:rPr>
                <w:rFonts w:ascii="Times New Roman" w:hAnsi="Times New Roman" w:hint="eastAsia"/>
                <w:color w:val="FF0000"/>
                <w:szCs w:val="21"/>
              </w:rPr>
              <w:t>、どのように調達したかを記載するとともに、資金源との関係についても記載すること。</w:t>
            </w:r>
          </w:p>
          <w:p w14:paraId="326D859C" w14:textId="6A18D463" w:rsidR="0097088E" w:rsidRPr="002B40C3" w:rsidRDefault="0097088E" w:rsidP="00E0307A">
            <w:pPr>
              <w:pStyle w:val="a9"/>
              <w:numPr>
                <w:ilvl w:val="0"/>
                <w:numId w:val="77"/>
              </w:numPr>
              <w:ind w:leftChars="0"/>
              <w:rPr>
                <w:rFonts w:ascii="Times New Roman" w:hAnsi="Times New Roman"/>
                <w:color w:val="0000FF"/>
                <w:szCs w:val="21"/>
              </w:rPr>
            </w:pPr>
            <w:r w:rsidRPr="002B40C3">
              <w:rPr>
                <w:rFonts w:ascii="Times New Roman" w:hAnsi="Times New Roman" w:hint="eastAsia"/>
                <w:color w:val="FF0000"/>
                <w:szCs w:val="21"/>
              </w:rPr>
              <w:t>研究の資金源について、研究に用いられる医薬品・医療機器等の関係企業等から資金や資材の提供等を受けている場合には、その旨を記載すること。</w:t>
            </w:r>
          </w:p>
        </w:tc>
      </w:tr>
    </w:tbl>
    <w:p w14:paraId="6353008D" w14:textId="77777777" w:rsidR="00625EC2" w:rsidRPr="002B40C3" w:rsidRDefault="00625EC2" w:rsidP="00E0307A">
      <w:pPr>
        <w:widowControl/>
        <w:jc w:val="both"/>
        <w:rPr>
          <w:rFonts w:ascii="Times New Roman" w:hAnsi="Times New Roman" w:cs="メイリオ"/>
          <w:color w:val="FF0000"/>
          <w:sz w:val="21"/>
          <w:szCs w:val="21"/>
          <w:lang w:eastAsia="ja-JP"/>
        </w:rPr>
      </w:pPr>
      <w:r w:rsidRPr="002B40C3">
        <w:rPr>
          <w:rFonts w:ascii="Times New Roman" w:hAnsi="Times New Roman" w:cs="メイリオ" w:hint="eastAsia"/>
          <w:color w:val="FF0000"/>
          <w:sz w:val="21"/>
          <w:szCs w:val="21"/>
          <w:lang w:eastAsia="ja-JP"/>
        </w:rPr>
        <w:t>各研究機関の研究費を用いる場合）</w:t>
      </w:r>
    </w:p>
    <w:p w14:paraId="3A67CB98" w14:textId="34B363D5" w:rsidR="0097088E" w:rsidRPr="002B40C3" w:rsidRDefault="0097088E" w:rsidP="00E0307A">
      <w:pPr>
        <w:widowControl/>
        <w:ind w:firstLineChars="100" w:firstLine="210"/>
        <w:jc w:val="both"/>
        <w:rPr>
          <w:rFonts w:ascii="Times New Roman" w:hAnsi="Times New Roman" w:cs="メイリオ"/>
          <w:color w:val="0070C0"/>
          <w:sz w:val="21"/>
          <w:szCs w:val="21"/>
          <w:lang w:eastAsia="ja-JP"/>
        </w:rPr>
      </w:pPr>
      <w:bookmarkStart w:id="189" w:name="_Hlk193092335"/>
      <w:r w:rsidRPr="002B40C3">
        <w:rPr>
          <w:rFonts w:ascii="Times New Roman" w:hAnsi="Times New Roman" w:cs="メイリオ" w:hint="eastAsia"/>
          <w:color w:val="0070C0"/>
          <w:sz w:val="21"/>
          <w:szCs w:val="21"/>
          <w:lang w:eastAsia="ja-JP"/>
        </w:rPr>
        <w:t>本研究は、自らの研究機関で必要な研究費をそれぞれ負担する。研究に関する利益相反や外部からの医薬品、機器の提供はない。</w:t>
      </w:r>
    </w:p>
    <w:bookmarkEnd w:id="189"/>
    <w:p w14:paraId="04B76282" w14:textId="77777777" w:rsidR="00625EC2" w:rsidRPr="002B40C3" w:rsidRDefault="00625EC2" w:rsidP="00E0307A">
      <w:pPr>
        <w:widowControl/>
        <w:jc w:val="both"/>
        <w:rPr>
          <w:rFonts w:ascii="Times New Roman" w:hAnsi="Times New Roman" w:cs="メイリオ"/>
          <w:sz w:val="24"/>
          <w:szCs w:val="24"/>
          <w:lang w:eastAsia="ja-JP"/>
        </w:rPr>
      </w:pPr>
    </w:p>
    <w:p w14:paraId="0A4ABD9E" w14:textId="77777777" w:rsidR="00625EC2" w:rsidRPr="002B40C3" w:rsidRDefault="00625EC2" w:rsidP="00E0307A">
      <w:pPr>
        <w:widowControl/>
        <w:jc w:val="both"/>
        <w:rPr>
          <w:rFonts w:ascii="Times New Roman" w:hAnsi="Times New Roman" w:cs="メイリオ"/>
          <w:color w:val="FF0000"/>
          <w:sz w:val="21"/>
          <w:szCs w:val="21"/>
          <w:lang w:eastAsia="ja-JP"/>
        </w:rPr>
      </w:pPr>
      <w:r w:rsidRPr="002B40C3">
        <w:rPr>
          <w:rFonts w:ascii="Times New Roman" w:hAnsi="Times New Roman" w:cs="メイリオ" w:hint="eastAsia"/>
          <w:color w:val="FF0000"/>
          <w:sz w:val="21"/>
          <w:szCs w:val="21"/>
          <w:lang w:eastAsia="ja-JP"/>
        </w:rPr>
        <w:t>公的研究費を用いる場合）</w:t>
      </w:r>
    </w:p>
    <w:p w14:paraId="70590633" w14:textId="77777777" w:rsidR="00625EC2" w:rsidRPr="002B40C3" w:rsidRDefault="00625EC2" w:rsidP="00E0307A">
      <w:pPr>
        <w:widowControl/>
        <w:ind w:firstLineChars="100" w:firstLine="210"/>
        <w:jc w:val="both"/>
        <w:rPr>
          <w:rFonts w:ascii="Times New Roman" w:hAnsi="Times New Roman" w:cs="メイリオ"/>
          <w:color w:val="0070C0"/>
          <w:sz w:val="21"/>
          <w:szCs w:val="21"/>
          <w:lang w:eastAsia="ja-JP"/>
        </w:rPr>
      </w:pPr>
      <w:r w:rsidRPr="00172585">
        <w:rPr>
          <w:rFonts w:ascii="Times New Roman" w:hAnsi="Times New Roman" w:cs="メイリオ" w:hint="eastAsia"/>
          <w:color w:val="0070C0"/>
          <w:sz w:val="21"/>
          <w:szCs w:val="21"/>
          <w:lang w:eastAsia="ja-JP"/>
        </w:rPr>
        <w:lastRenderedPageBreak/>
        <w:t>本研究は、</w:t>
      </w:r>
      <w:r w:rsidRPr="00172585">
        <w:rPr>
          <w:rFonts w:ascii="Times New Roman" w:hAnsi="Times New Roman" w:cs="ＭＳ ゴシック" w:hint="eastAsia"/>
          <w:color w:val="0070C0"/>
          <w:sz w:val="21"/>
          <w:szCs w:val="21"/>
          <w:lang w:eastAsia="ja-JP"/>
        </w:rPr>
        <w:t>以下の</w:t>
      </w:r>
      <w:r w:rsidRPr="00172585">
        <w:rPr>
          <w:rFonts w:ascii="Times New Roman" w:hAnsi="Times New Roman" w:cs="メイリオ" w:hint="eastAsia"/>
          <w:color w:val="0070C0"/>
          <w:sz w:val="21"/>
          <w:szCs w:val="21"/>
          <w:lang w:eastAsia="ja-JP"/>
        </w:rPr>
        <w:t>研究費</w:t>
      </w:r>
      <w:r w:rsidRPr="002B40C3">
        <w:rPr>
          <w:rFonts w:ascii="Times New Roman" w:hAnsi="Times New Roman" w:cs="メイリオ" w:hint="eastAsia"/>
          <w:color w:val="0070C0"/>
          <w:sz w:val="21"/>
          <w:szCs w:val="21"/>
          <w:lang w:eastAsia="ja-JP"/>
        </w:rPr>
        <w:t>を用いて実施する。研究に関する利益相反や外部からの医薬品、機器の提供はない。</w:t>
      </w:r>
    </w:p>
    <w:p w14:paraId="46E36B4D" w14:textId="77777777" w:rsidR="006724DC" w:rsidRPr="009C28BB" w:rsidRDefault="006724DC" w:rsidP="00E0307A">
      <w:pPr>
        <w:widowControl/>
        <w:ind w:leftChars="100" w:left="220"/>
        <w:jc w:val="both"/>
        <w:rPr>
          <w:rFonts w:ascii="Times New Roman" w:hAnsi="Times New Roman" w:cs="メイリオ"/>
          <w:color w:val="0070C0"/>
          <w:sz w:val="21"/>
          <w:szCs w:val="21"/>
          <w:lang w:eastAsia="ja-JP"/>
        </w:rPr>
      </w:pPr>
      <w:r w:rsidRPr="00C5562E">
        <w:rPr>
          <w:rFonts w:ascii="Times New Roman" w:hAnsi="Times New Roman" w:cs="メイリオ" w:hint="eastAsia"/>
          <w:color w:val="0070C0"/>
          <w:sz w:val="21"/>
          <w:szCs w:val="21"/>
          <w:lang w:eastAsia="ja-JP"/>
        </w:rPr>
        <w:t>科学研究費助成事業</w:t>
      </w:r>
    </w:p>
    <w:p w14:paraId="6AAD692E" w14:textId="6DB9519E" w:rsidR="00625EC2" w:rsidRPr="002B40C3" w:rsidRDefault="00625EC2" w:rsidP="00E0307A">
      <w:pPr>
        <w:widowControl/>
        <w:ind w:leftChars="200" w:left="440"/>
        <w:jc w:val="both"/>
        <w:rPr>
          <w:rFonts w:ascii="Times New Roman" w:hAnsi="Times New Roman" w:cs="メイリオ"/>
          <w:color w:val="0070C0"/>
          <w:sz w:val="21"/>
          <w:szCs w:val="21"/>
          <w:lang w:eastAsia="ja-JP"/>
        </w:rPr>
      </w:pPr>
      <w:r w:rsidRPr="002B40C3">
        <w:rPr>
          <w:rFonts w:ascii="Times New Roman" w:hAnsi="Times New Roman" w:cs="メイリオ" w:hint="eastAsia"/>
          <w:color w:val="0070C0"/>
          <w:sz w:val="21"/>
          <w:szCs w:val="21"/>
          <w:lang w:eastAsia="ja-JP"/>
        </w:rPr>
        <w:t>課題名</w:t>
      </w:r>
      <w:r w:rsidR="002B40C3">
        <w:rPr>
          <w:rFonts w:ascii="Times New Roman" w:hAnsi="Times New Roman" w:cs="メイリオ" w:hint="eastAsia"/>
          <w:color w:val="0070C0"/>
          <w:sz w:val="21"/>
          <w:szCs w:val="21"/>
          <w:lang w:eastAsia="ja-JP"/>
        </w:rPr>
        <w:t>：</w:t>
      </w:r>
    </w:p>
    <w:p w14:paraId="19A8F2EA" w14:textId="6F7A6776" w:rsidR="00625EC2" w:rsidRPr="002B40C3" w:rsidRDefault="00625EC2" w:rsidP="00E0307A">
      <w:pPr>
        <w:widowControl/>
        <w:ind w:leftChars="200" w:left="440"/>
        <w:jc w:val="both"/>
        <w:rPr>
          <w:rFonts w:ascii="Times New Roman" w:hAnsi="Times New Roman" w:cs="メイリオ"/>
          <w:color w:val="0070C0"/>
          <w:sz w:val="21"/>
          <w:szCs w:val="21"/>
          <w:lang w:eastAsia="ja-JP"/>
        </w:rPr>
      </w:pPr>
      <w:r w:rsidRPr="002B40C3">
        <w:rPr>
          <w:rFonts w:ascii="Times New Roman" w:hAnsi="Times New Roman" w:cs="メイリオ" w:hint="eastAsia"/>
          <w:color w:val="0070C0"/>
          <w:sz w:val="21"/>
          <w:szCs w:val="21"/>
          <w:lang w:eastAsia="ja-JP"/>
        </w:rPr>
        <w:t>代表者名</w:t>
      </w:r>
      <w:r w:rsidR="00712A6A" w:rsidRPr="002B40C3">
        <w:rPr>
          <w:rFonts w:ascii="Times New Roman" w:hAnsi="Times New Roman" w:cs="メイリオ" w:hint="eastAsia"/>
          <w:color w:val="0070C0"/>
          <w:sz w:val="21"/>
          <w:szCs w:val="21"/>
          <w:lang w:eastAsia="ja-JP"/>
        </w:rPr>
        <w:t>及び</w:t>
      </w:r>
      <w:r w:rsidRPr="002B40C3">
        <w:rPr>
          <w:rFonts w:ascii="Times New Roman" w:hAnsi="Times New Roman" w:cs="メイリオ" w:hint="eastAsia"/>
          <w:color w:val="0070C0"/>
          <w:sz w:val="21"/>
          <w:szCs w:val="21"/>
          <w:lang w:eastAsia="ja-JP"/>
        </w:rPr>
        <w:t>その所属</w:t>
      </w:r>
      <w:r w:rsidR="002B40C3">
        <w:rPr>
          <w:rFonts w:ascii="Times New Roman" w:hAnsi="Times New Roman" w:cs="メイリオ" w:hint="eastAsia"/>
          <w:color w:val="0070C0"/>
          <w:sz w:val="21"/>
          <w:szCs w:val="21"/>
          <w:lang w:eastAsia="ja-JP"/>
        </w:rPr>
        <w:t>：</w:t>
      </w:r>
    </w:p>
    <w:p w14:paraId="017BAF63" w14:textId="62340597" w:rsidR="00625EC2" w:rsidRPr="002B40C3" w:rsidRDefault="00625EC2" w:rsidP="00E0307A">
      <w:pPr>
        <w:widowControl/>
        <w:ind w:leftChars="200" w:left="440"/>
        <w:jc w:val="both"/>
        <w:rPr>
          <w:rFonts w:ascii="Times New Roman" w:hAnsi="Times New Roman" w:cs="メイリオ"/>
          <w:color w:val="0070C0"/>
          <w:sz w:val="21"/>
          <w:szCs w:val="21"/>
          <w:lang w:eastAsia="ja-JP"/>
        </w:rPr>
      </w:pPr>
      <w:r w:rsidRPr="002B40C3">
        <w:rPr>
          <w:rFonts w:ascii="Times New Roman" w:hAnsi="Times New Roman" w:cs="メイリオ" w:hint="eastAsia"/>
          <w:color w:val="0070C0"/>
          <w:sz w:val="21"/>
          <w:szCs w:val="21"/>
          <w:lang w:eastAsia="ja-JP"/>
        </w:rPr>
        <w:t>管理番号</w:t>
      </w:r>
      <w:r w:rsidR="00712A6A" w:rsidRPr="002B40C3">
        <w:rPr>
          <w:rFonts w:ascii="Times New Roman" w:hAnsi="Times New Roman" w:cs="メイリオ" w:hint="eastAsia"/>
          <w:color w:val="0070C0"/>
          <w:sz w:val="21"/>
          <w:szCs w:val="21"/>
          <w:lang w:eastAsia="ja-JP"/>
        </w:rPr>
        <w:t>及び</w:t>
      </w:r>
      <w:r w:rsidRPr="002B40C3">
        <w:rPr>
          <w:rFonts w:ascii="Times New Roman" w:hAnsi="Times New Roman" w:cs="メイリオ" w:hint="eastAsia"/>
          <w:color w:val="0070C0"/>
          <w:sz w:val="21"/>
          <w:szCs w:val="21"/>
          <w:lang w:eastAsia="ja-JP"/>
        </w:rPr>
        <w:t>交付年</w:t>
      </w:r>
      <w:r w:rsidR="002B40C3">
        <w:rPr>
          <w:rFonts w:ascii="Times New Roman" w:hAnsi="Times New Roman" w:cs="メイリオ" w:hint="eastAsia"/>
          <w:color w:val="0070C0"/>
          <w:sz w:val="21"/>
          <w:szCs w:val="21"/>
          <w:lang w:eastAsia="ja-JP"/>
        </w:rPr>
        <w:t>：</w:t>
      </w:r>
    </w:p>
    <w:p w14:paraId="24D8FB6B" w14:textId="77777777" w:rsidR="00531BFB" w:rsidRPr="00961043" w:rsidRDefault="00531BFB" w:rsidP="00531BFB">
      <w:pPr>
        <w:widowControl/>
        <w:jc w:val="both"/>
        <w:rPr>
          <w:rFonts w:ascii="Times New Roman" w:hAnsi="Times New Roman" w:cs="メイリオ"/>
          <w:sz w:val="21"/>
          <w:szCs w:val="21"/>
          <w:lang w:eastAsia="ja-JP"/>
        </w:rPr>
      </w:pPr>
    </w:p>
    <w:p w14:paraId="3331ECFF" w14:textId="1C01B8F3" w:rsidR="00531BFB" w:rsidRPr="009C28BB" w:rsidRDefault="00531BFB" w:rsidP="00531BFB">
      <w:pPr>
        <w:widowControl/>
        <w:jc w:val="both"/>
        <w:rPr>
          <w:rFonts w:ascii="Times New Roman" w:hAnsi="Times New Roman" w:cs="メイリオ"/>
          <w:color w:val="FF0000"/>
          <w:sz w:val="21"/>
          <w:szCs w:val="21"/>
          <w:lang w:eastAsia="ja-JP"/>
        </w:rPr>
      </w:pPr>
      <w:r>
        <w:rPr>
          <w:rFonts w:ascii="Times New Roman" w:hAnsi="Times New Roman" w:cs="メイリオ" w:hint="eastAsia"/>
          <w:color w:val="FF0000"/>
          <w:sz w:val="21"/>
          <w:szCs w:val="21"/>
          <w:lang w:eastAsia="ja-JP"/>
        </w:rPr>
        <w:t>利益相反がある</w:t>
      </w:r>
      <w:r w:rsidR="002834C2">
        <w:rPr>
          <w:rFonts w:ascii="Times New Roman" w:hAnsi="Times New Roman" w:cs="メイリオ" w:hint="eastAsia"/>
          <w:color w:val="FF0000"/>
          <w:sz w:val="21"/>
          <w:szCs w:val="21"/>
          <w:lang w:eastAsia="ja-JP"/>
        </w:rPr>
        <w:t>研究者が参加する</w:t>
      </w:r>
      <w:r w:rsidRPr="009C28BB">
        <w:rPr>
          <w:rFonts w:ascii="Times New Roman" w:hAnsi="Times New Roman" w:cs="メイリオ" w:hint="eastAsia"/>
          <w:color w:val="FF0000"/>
          <w:sz w:val="21"/>
          <w:szCs w:val="21"/>
          <w:lang w:eastAsia="ja-JP"/>
        </w:rPr>
        <w:t>場合）</w:t>
      </w:r>
    </w:p>
    <w:p w14:paraId="1D5DC429" w14:textId="77777777" w:rsidR="00531BFB" w:rsidRPr="00961043" w:rsidRDefault="00531BFB" w:rsidP="00531BFB">
      <w:pPr>
        <w:widowControl/>
        <w:ind w:firstLineChars="100" w:firstLine="210"/>
        <w:jc w:val="both"/>
        <w:rPr>
          <w:rFonts w:ascii="Times New Roman" w:hAnsi="Times New Roman" w:cs="メイリオ"/>
          <w:color w:val="0070C0"/>
          <w:sz w:val="21"/>
          <w:szCs w:val="21"/>
          <w:lang w:eastAsia="ja-JP"/>
        </w:rPr>
      </w:pPr>
      <w:r w:rsidRPr="00961043">
        <w:rPr>
          <w:rFonts w:ascii="Times New Roman" w:hAnsi="Times New Roman" w:cs="メイリオ" w:hint="eastAsia"/>
          <w:color w:val="0070C0"/>
          <w:sz w:val="21"/>
          <w:szCs w:val="21"/>
          <w:lang w:eastAsia="ja-JP"/>
        </w:rPr>
        <w:t>本研究には●と利益相反がある研究者が参加しているが、研究の透明性、公正性及び信頼性を確保し研究を実施する。</w:t>
      </w:r>
    </w:p>
    <w:p w14:paraId="313B2459" w14:textId="77777777" w:rsidR="00531BFB" w:rsidRPr="00961043" w:rsidRDefault="00531BFB" w:rsidP="00531BFB">
      <w:pPr>
        <w:widowControl/>
        <w:jc w:val="both"/>
        <w:rPr>
          <w:rFonts w:ascii="Times New Roman" w:hAnsi="Times New Roman" w:cs="メイリオ"/>
          <w:sz w:val="21"/>
          <w:szCs w:val="21"/>
          <w:lang w:eastAsia="ja-JP"/>
        </w:rPr>
      </w:pPr>
    </w:p>
    <w:p w14:paraId="186D7BA1" w14:textId="77777777" w:rsidR="007F255D" w:rsidRPr="002B40C3" w:rsidRDefault="007F255D" w:rsidP="00E0307A">
      <w:pPr>
        <w:widowControl/>
        <w:jc w:val="both"/>
        <w:outlineLvl w:val="0"/>
        <w:rPr>
          <w:rFonts w:ascii="Times New Roman" w:hAnsi="Times New Roman" w:cs="メイリオ"/>
          <w:sz w:val="24"/>
          <w:szCs w:val="24"/>
          <w:lang w:eastAsia="ja-JP"/>
        </w:rPr>
      </w:pPr>
      <w:r w:rsidRPr="002B40C3">
        <w:rPr>
          <w:rFonts w:ascii="Times New Roman" w:hAnsi="Times New Roman" w:cs="メイリオ"/>
          <w:sz w:val="24"/>
          <w:szCs w:val="24"/>
          <w:lang w:eastAsia="ja-JP"/>
        </w:rPr>
        <w:t xml:space="preserve">12. </w:t>
      </w:r>
      <w:r w:rsidRPr="002B40C3">
        <w:rPr>
          <w:rFonts w:ascii="Times New Roman" w:hAnsi="Times New Roman" w:cs="メイリオ" w:hint="eastAsia"/>
          <w:sz w:val="24"/>
          <w:szCs w:val="24"/>
          <w:lang w:eastAsia="ja-JP"/>
        </w:rPr>
        <w:t>研究に関する情報公開の方法</w:t>
      </w:r>
    </w:p>
    <w:tbl>
      <w:tblPr>
        <w:tblW w:w="5000" w:type="pct"/>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8494"/>
      </w:tblGrid>
      <w:tr w:rsidR="007F255D" w:rsidRPr="002B40C3" w14:paraId="1430A038" w14:textId="77777777" w:rsidTr="00712A6A">
        <w:tc>
          <w:tcPr>
            <w:tcW w:w="5000" w:type="pct"/>
            <w:tcBorders>
              <w:top w:val="single" w:sz="4" w:space="0" w:color="FF0000"/>
              <w:left w:val="single" w:sz="4" w:space="0" w:color="FF0000"/>
              <w:bottom w:val="single" w:sz="4" w:space="0" w:color="FF0000"/>
              <w:right w:val="single" w:sz="4" w:space="0" w:color="FF0000"/>
            </w:tcBorders>
            <w:hideMark/>
          </w:tcPr>
          <w:p w14:paraId="3B2C8822" w14:textId="77777777" w:rsidR="007F255D" w:rsidRPr="002B40C3" w:rsidRDefault="007F255D" w:rsidP="00E0307A">
            <w:pPr>
              <w:pStyle w:val="a9"/>
              <w:numPr>
                <w:ilvl w:val="0"/>
                <w:numId w:val="81"/>
              </w:numPr>
              <w:ind w:leftChars="0"/>
              <w:rPr>
                <w:rFonts w:ascii="Times New Roman" w:hAnsi="Times New Roman"/>
                <w:color w:val="FF0000"/>
                <w:szCs w:val="21"/>
              </w:rPr>
            </w:pPr>
            <w:r w:rsidRPr="002B40C3">
              <w:rPr>
                <w:rFonts w:ascii="Times New Roman" w:hAnsi="Times New Roman" w:hint="eastAsia"/>
                <w:color w:val="FF0000"/>
                <w:szCs w:val="21"/>
              </w:rPr>
              <w:t>介入を行う研究について、厚生労働省が整備するデータベース（</w:t>
            </w:r>
            <w:r w:rsidRPr="002B40C3">
              <w:rPr>
                <w:rFonts w:ascii="Times New Roman" w:hAnsi="Times New Roman"/>
                <w:color w:val="FF0000"/>
                <w:szCs w:val="21"/>
              </w:rPr>
              <w:t xml:space="preserve">Japan Registry of Clinical Trials: </w:t>
            </w:r>
            <w:proofErr w:type="spellStart"/>
            <w:r w:rsidRPr="002B40C3">
              <w:rPr>
                <w:rFonts w:ascii="Times New Roman" w:hAnsi="Times New Roman"/>
                <w:color w:val="FF0000"/>
                <w:szCs w:val="21"/>
              </w:rPr>
              <w:t>jRCT</w:t>
            </w:r>
            <w:proofErr w:type="spellEnd"/>
            <w:r w:rsidRPr="002B40C3">
              <w:rPr>
                <w:rFonts w:ascii="Times New Roman" w:hAnsi="Times New Roman" w:hint="eastAsia"/>
                <w:color w:val="FF0000"/>
                <w:szCs w:val="21"/>
              </w:rPr>
              <w:t>）等の公開データベースに、当該研究の概要をその実施に先立って登録し、研究計画書の変更及び研究の進捗に応じて更新しなければならない。登録データベースとしては下記</w:t>
            </w:r>
            <w:r w:rsidRPr="002B40C3">
              <w:rPr>
                <w:rFonts w:ascii="Times New Roman" w:hAnsi="Times New Roman"/>
                <w:color w:val="FF0000"/>
                <w:szCs w:val="21"/>
              </w:rPr>
              <w:t>2</w:t>
            </w:r>
            <w:r w:rsidRPr="002B40C3">
              <w:rPr>
                <w:rFonts w:ascii="Times New Roman" w:hAnsi="Times New Roman" w:hint="eastAsia"/>
                <w:color w:val="FF0000"/>
                <w:szCs w:val="21"/>
              </w:rPr>
              <w:t>件を推奨する。</w:t>
            </w:r>
          </w:p>
          <w:p w14:paraId="366F667B" w14:textId="77777777" w:rsidR="007F255D" w:rsidRPr="002B40C3" w:rsidRDefault="007F255D" w:rsidP="00E0307A">
            <w:pPr>
              <w:numPr>
                <w:ilvl w:val="0"/>
                <w:numId w:val="82"/>
              </w:numPr>
              <w:ind w:leftChars="200" w:left="860"/>
              <w:jc w:val="both"/>
              <w:rPr>
                <w:rFonts w:ascii="Times New Roman" w:hAnsi="Times New Roman"/>
                <w:color w:val="FF0000"/>
                <w:sz w:val="21"/>
                <w:szCs w:val="21"/>
                <w:lang w:eastAsia="ja-JP"/>
              </w:rPr>
            </w:pPr>
            <w:r w:rsidRPr="002B40C3">
              <w:rPr>
                <w:rFonts w:ascii="Times New Roman" w:hAnsi="Times New Roman" w:hint="eastAsia"/>
                <w:color w:val="FF0000"/>
                <w:sz w:val="21"/>
                <w:szCs w:val="21"/>
                <w:lang w:eastAsia="ja-JP"/>
              </w:rPr>
              <w:t>臨床研究実施計画・研究概要公開システム（</w:t>
            </w:r>
            <w:r w:rsidRPr="002B40C3">
              <w:rPr>
                <w:rFonts w:ascii="Times New Roman" w:hAnsi="Times New Roman"/>
                <w:color w:val="FF0000"/>
                <w:sz w:val="21"/>
                <w:szCs w:val="21"/>
                <w:lang w:eastAsia="ja-JP"/>
              </w:rPr>
              <w:t xml:space="preserve">Japan Registry of Clinical Trials: </w:t>
            </w:r>
            <w:proofErr w:type="spellStart"/>
            <w:r w:rsidRPr="002B40C3">
              <w:rPr>
                <w:rFonts w:ascii="Times New Roman" w:hAnsi="Times New Roman"/>
                <w:color w:val="FF0000"/>
                <w:sz w:val="21"/>
                <w:szCs w:val="21"/>
                <w:lang w:eastAsia="ja-JP"/>
              </w:rPr>
              <w:t>jRCT</w:t>
            </w:r>
            <w:proofErr w:type="spellEnd"/>
            <w:r w:rsidRPr="002B40C3">
              <w:rPr>
                <w:rFonts w:ascii="Times New Roman" w:hAnsi="Times New Roman" w:hint="eastAsia"/>
                <w:color w:val="FF0000"/>
                <w:sz w:val="21"/>
                <w:szCs w:val="21"/>
                <w:lang w:eastAsia="ja-JP"/>
              </w:rPr>
              <w:t>）</w:t>
            </w:r>
          </w:p>
          <w:p w14:paraId="6ABB4643" w14:textId="262D9E2B" w:rsidR="007F255D" w:rsidRPr="006C08AE" w:rsidRDefault="006C08AE" w:rsidP="00E0307A">
            <w:pPr>
              <w:pStyle w:val="a9"/>
              <w:ind w:left="880"/>
              <w:rPr>
                <w:rFonts w:ascii="Times New Roman" w:hAnsi="Times New Roman"/>
                <w:color w:val="FF0000"/>
                <w:szCs w:val="21"/>
              </w:rPr>
            </w:pPr>
            <w:hyperlink r:id="rId8" w:history="1">
              <w:r w:rsidRPr="006C08AE">
                <w:rPr>
                  <w:rStyle w:val="aa"/>
                  <w:rFonts w:ascii="Times New Roman" w:hAnsi="Times New Roman"/>
                  <w:szCs w:val="21"/>
                </w:rPr>
                <w:t>https://jrct.mhlw.go.jp</w:t>
              </w:r>
            </w:hyperlink>
          </w:p>
          <w:p w14:paraId="2D83606B" w14:textId="77777777" w:rsidR="007F255D" w:rsidRPr="002B40C3" w:rsidRDefault="007F255D" w:rsidP="00E0307A">
            <w:pPr>
              <w:numPr>
                <w:ilvl w:val="0"/>
                <w:numId w:val="82"/>
              </w:numPr>
              <w:ind w:leftChars="200" w:left="860"/>
              <w:jc w:val="both"/>
              <w:rPr>
                <w:rFonts w:ascii="Times New Roman" w:hAnsi="Times New Roman"/>
                <w:color w:val="FF0000"/>
                <w:sz w:val="21"/>
                <w:szCs w:val="21"/>
                <w:lang w:eastAsia="ja-JP"/>
              </w:rPr>
            </w:pPr>
            <w:r w:rsidRPr="002B40C3">
              <w:rPr>
                <w:rFonts w:ascii="Times New Roman" w:hAnsi="Times New Roman" w:hint="eastAsia"/>
                <w:color w:val="FF0000"/>
                <w:sz w:val="21"/>
                <w:szCs w:val="21"/>
                <w:lang w:eastAsia="ja-JP"/>
              </w:rPr>
              <w:t>大学病院医療情報ネットワーク研究センター　臨床試験登録システム（</w:t>
            </w:r>
            <w:r w:rsidRPr="002B40C3">
              <w:rPr>
                <w:rFonts w:ascii="Times New Roman" w:hAnsi="Times New Roman"/>
                <w:color w:val="FF0000"/>
                <w:sz w:val="21"/>
                <w:szCs w:val="21"/>
                <w:lang w:eastAsia="ja-JP"/>
              </w:rPr>
              <w:t>UMIN-CTR</w:t>
            </w:r>
            <w:r w:rsidRPr="002B40C3">
              <w:rPr>
                <w:rFonts w:ascii="Times New Roman" w:hAnsi="Times New Roman" w:hint="eastAsia"/>
                <w:color w:val="FF0000"/>
                <w:sz w:val="21"/>
                <w:szCs w:val="21"/>
                <w:lang w:eastAsia="ja-JP"/>
              </w:rPr>
              <w:t>）</w:t>
            </w:r>
          </w:p>
          <w:p w14:paraId="3B873578" w14:textId="77777777" w:rsidR="007F255D" w:rsidRPr="002B40C3" w:rsidRDefault="007F255D" w:rsidP="00E0307A">
            <w:pPr>
              <w:pStyle w:val="a9"/>
              <w:ind w:left="880"/>
              <w:rPr>
                <w:rFonts w:ascii="Times New Roman" w:hAnsi="Times New Roman"/>
                <w:szCs w:val="21"/>
              </w:rPr>
            </w:pPr>
            <w:hyperlink r:id="rId9" w:history="1">
              <w:r w:rsidRPr="002B40C3">
                <w:rPr>
                  <w:rStyle w:val="aa"/>
                  <w:rFonts w:ascii="Times New Roman" w:hAnsi="Times New Roman"/>
                  <w:szCs w:val="21"/>
                </w:rPr>
                <w:t>http://www.umin.ac.jp/ctr/index-j.htm</w:t>
              </w:r>
            </w:hyperlink>
          </w:p>
          <w:p w14:paraId="47A85F06" w14:textId="77777777" w:rsidR="004B4E9F" w:rsidRPr="002B40C3" w:rsidRDefault="004B4E9F" w:rsidP="00E0307A">
            <w:pPr>
              <w:jc w:val="both"/>
              <w:rPr>
                <w:rFonts w:ascii="Times New Roman" w:hAnsi="Times New Roman"/>
                <w:color w:val="0000FF"/>
                <w:szCs w:val="21"/>
              </w:rPr>
            </w:pPr>
          </w:p>
          <w:p w14:paraId="21523FCD" w14:textId="014C212A" w:rsidR="004B4E9F" w:rsidRPr="002B40C3" w:rsidRDefault="004B4E9F" w:rsidP="00E0307A">
            <w:pPr>
              <w:pStyle w:val="a9"/>
              <w:numPr>
                <w:ilvl w:val="0"/>
                <w:numId w:val="81"/>
              </w:numPr>
              <w:ind w:leftChars="0"/>
              <w:rPr>
                <w:rFonts w:ascii="Times New Roman" w:hAnsi="Times New Roman"/>
                <w:color w:val="FF0000"/>
                <w:szCs w:val="21"/>
              </w:rPr>
            </w:pPr>
            <w:r w:rsidRPr="002B40C3">
              <w:rPr>
                <w:rFonts w:ascii="Times New Roman" w:hAnsi="Times New Roman" w:hint="eastAsia"/>
                <w:color w:val="FF0000"/>
                <w:szCs w:val="21"/>
              </w:rPr>
              <w:t>学術論文報告においては、下記のガイドラインが参考になり、</w:t>
            </w:r>
            <w:r w:rsidRPr="002B40C3">
              <w:rPr>
                <w:rFonts w:ascii="Times New Roman" w:hAnsi="Times New Roman"/>
                <w:color w:val="FF0000"/>
                <w:szCs w:val="21"/>
              </w:rPr>
              <w:t>EQUATOR Network</w:t>
            </w:r>
            <w:r w:rsidRPr="002B40C3">
              <w:rPr>
                <w:rFonts w:ascii="Times New Roman" w:hAnsi="Times New Roman" w:hint="eastAsia"/>
                <w:color w:val="FF0000"/>
                <w:szCs w:val="21"/>
              </w:rPr>
              <w:t>（</w:t>
            </w:r>
            <w:r w:rsidRPr="002B40C3">
              <w:rPr>
                <w:rFonts w:ascii="Times New Roman" w:hAnsi="Times New Roman"/>
                <w:color w:val="FF0000"/>
                <w:szCs w:val="21"/>
              </w:rPr>
              <w:t>https://www.equator-network.org/library/translations-of-reporting-guidelines/#Japanese</w:t>
            </w:r>
            <w:r w:rsidRPr="002B40C3">
              <w:rPr>
                <w:rFonts w:ascii="Times New Roman" w:hAnsi="Times New Roman" w:hint="eastAsia"/>
                <w:color w:val="FF0000"/>
                <w:szCs w:val="21"/>
              </w:rPr>
              <w:t>）で、日本語訳されたガイドラインを入手することができる。</w:t>
            </w:r>
          </w:p>
          <w:p w14:paraId="6B664E0C" w14:textId="40F8AA3E" w:rsidR="004B4E9F" w:rsidRPr="002B40C3" w:rsidRDefault="004B4E9F" w:rsidP="00E0307A">
            <w:pPr>
              <w:pStyle w:val="a9"/>
              <w:numPr>
                <w:ilvl w:val="0"/>
                <w:numId w:val="83"/>
              </w:numPr>
              <w:ind w:leftChars="200" w:left="860"/>
              <w:rPr>
                <w:rFonts w:ascii="Times New Roman" w:hAnsi="Times New Roman"/>
                <w:color w:val="FF0000"/>
                <w:szCs w:val="21"/>
              </w:rPr>
            </w:pPr>
            <w:r w:rsidRPr="002B40C3">
              <w:rPr>
                <w:rFonts w:ascii="Times New Roman" w:hAnsi="Times New Roman" w:hint="eastAsia"/>
                <w:color w:val="FF0000"/>
                <w:szCs w:val="21"/>
              </w:rPr>
              <w:t>無作為化比較試験：</w:t>
            </w:r>
            <w:r w:rsidRPr="002B40C3">
              <w:rPr>
                <w:rFonts w:ascii="Times New Roman" w:hAnsi="Times New Roman"/>
                <w:color w:val="FF0000"/>
                <w:szCs w:val="21"/>
              </w:rPr>
              <w:t xml:space="preserve">CONSORT </w:t>
            </w:r>
            <w:r w:rsidR="005E2991" w:rsidRPr="002B40C3">
              <w:rPr>
                <w:rFonts w:ascii="Times New Roman" w:hAnsi="Times New Roman"/>
                <w:color w:val="FF0000"/>
                <w:szCs w:val="21"/>
              </w:rPr>
              <w:t>20</w:t>
            </w:r>
            <w:r w:rsidR="005E2991">
              <w:rPr>
                <w:rFonts w:ascii="Times New Roman" w:hAnsi="Times New Roman"/>
                <w:color w:val="FF0000"/>
                <w:szCs w:val="21"/>
              </w:rPr>
              <w:t>25</w:t>
            </w:r>
            <w:r w:rsidR="005E2991" w:rsidRPr="002B40C3">
              <w:rPr>
                <w:rFonts w:ascii="Times New Roman" w:hAnsi="Times New Roman"/>
                <w:color w:val="FF0000"/>
                <w:szCs w:val="21"/>
              </w:rPr>
              <w:t xml:space="preserve"> </w:t>
            </w:r>
            <w:r w:rsidRPr="002B40C3">
              <w:rPr>
                <w:rFonts w:ascii="Times New Roman" w:hAnsi="Times New Roman"/>
                <w:color w:val="FF0000"/>
                <w:szCs w:val="21"/>
              </w:rPr>
              <w:t>Statement</w:t>
            </w:r>
          </w:p>
          <w:p w14:paraId="4ECD1380" w14:textId="77777777" w:rsidR="004B4E9F" w:rsidRPr="002B40C3" w:rsidRDefault="004B4E9F" w:rsidP="00E0307A">
            <w:pPr>
              <w:pStyle w:val="a9"/>
              <w:numPr>
                <w:ilvl w:val="0"/>
                <w:numId w:val="83"/>
              </w:numPr>
              <w:ind w:leftChars="200" w:left="860"/>
              <w:rPr>
                <w:rFonts w:ascii="Times New Roman" w:hAnsi="Times New Roman"/>
                <w:color w:val="FF0000"/>
                <w:szCs w:val="21"/>
              </w:rPr>
            </w:pPr>
            <w:r w:rsidRPr="002B40C3">
              <w:rPr>
                <w:rFonts w:ascii="Times New Roman" w:hAnsi="Times New Roman" w:hint="eastAsia"/>
                <w:color w:val="FF0000"/>
                <w:szCs w:val="21"/>
              </w:rPr>
              <w:t>系統的レビュー：</w:t>
            </w:r>
            <w:r w:rsidRPr="002B40C3">
              <w:rPr>
                <w:rFonts w:ascii="Times New Roman" w:hAnsi="Times New Roman"/>
                <w:color w:val="FF0000"/>
                <w:szCs w:val="21"/>
              </w:rPr>
              <w:t>PRISMA</w:t>
            </w:r>
          </w:p>
          <w:p w14:paraId="397DDADC" w14:textId="77777777" w:rsidR="004B4E9F" w:rsidRPr="002B40C3" w:rsidRDefault="004B4E9F" w:rsidP="00E0307A">
            <w:pPr>
              <w:pStyle w:val="a9"/>
              <w:numPr>
                <w:ilvl w:val="0"/>
                <w:numId w:val="83"/>
              </w:numPr>
              <w:ind w:leftChars="200" w:left="860"/>
              <w:rPr>
                <w:rFonts w:ascii="Times New Roman" w:hAnsi="Times New Roman"/>
                <w:color w:val="0000FF"/>
                <w:szCs w:val="21"/>
              </w:rPr>
            </w:pPr>
            <w:r w:rsidRPr="002B40C3">
              <w:rPr>
                <w:rFonts w:ascii="Times New Roman" w:hAnsi="Times New Roman" w:hint="eastAsia"/>
                <w:color w:val="FF0000"/>
                <w:szCs w:val="21"/>
              </w:rPr>
              <w:t>観察研究：</w:t>
            </w:r>
            <w:r w:rsidRPr="002B40C3">
              <w:rPr>
                <w:rFonts w:ascii="Times New Roman" w:hAnsi="Times New Roman"/>
                <w:color w:val="FF0000"/>
                <w:szCs w:val="21"/>
              </w:rPr>
              <w:t>STROBE</w:t>
            </w:r>
          </w:p>
          <w:p w14:paraId="2416A7D0" w14:textId="6B04FD7F" w:rsidR="004B4E9F" w:rsidRPr="002B40C3" w:rsidRDefault="004B4E9F" w:rsidP="00E0307A">
            <w:pPr>
              <w:pStyle w:val="a9"/>
              <w:numPr>
                <w:ilvl w:val="0"/>
                <w:numId w:val="83"/>
              </w:numPr>
              <w:ind w:leftChars="200" w:left="860"/>
              <w:rPr>
                <w:rFonts w:ascii="Times New Roman" w:hAnsi="Times New Roman"/>
                <w:color w:val="0000FF"/>
                <w:szCs w:val="21"/>
              </w:rPr>
            </w:pPr>
            <w:r w:rsidRPr="002B40C3">
              <w:rPr>
                <w:rFonts w:ascii="Times New Roman" w:hAnsi="Times New Roman" w:hint="eastAsia"/>
                <w:color w:val="FF0000"/>
                <w:szCs w:val="21"/>
              </w:rPr>
              <w:t>診断精度研究：</w:t>
            </w:r>
            <w:r w:rsidRPr="002B40C3">
              <w:rPr>
                <w:rFonts w:ascii="Times New Roman" w:hAnsi="Times New Roman"/>
                <w:color w:val="FF0000"/>
                <w:szCs w:val="21"/>
              </w:rPr>
              <w:t>STARD</w:t>
            </w:r>
          </w:p>
        </w:tc>
      </w:tr>
    </w:tbl>
    <w:p w14:paraId="36BAC05D" w14:textId="1DF2D812" w:rsidR="007F255D" w:rsidRPr="002B40C3" w:rsidRDefault="007F255D" w:rsidP="00E0307A">
      <w:pPr>
        <w:widowControl/>
        <w:ind w:firstLineChars="100" w:firstLine="210"/>
        <w:jc w:val="both"/>
        <w:rPr>
          <w:rFonts w:ascii="Times New Roman" w:hAnsi="Times New Roman" w:cs="メイリオ"/>
          <w:color w:val="0070C0"/>
          <w:sz w:val="21"/>
          <w:szCs w:val="21"/>
          <w:lang w:eastAsia="ja-JP"/>
        </w:rPr>
      </w:pPr>
      <w:bookmarkStart w:id="190" w:name="_Hlk193092712"/>
      <w:r w:rsidRPr="002B40C3">
        <w:rPr>
          <w:rFonts w:ascii="Times New Roman" w:hAnsi="Times New Roman" w:cs="メイリオ" w:hint="eastAsia"/>
          <w:color w:val="0070C0"/>
          <w:sz w:val="21"/>
          <w:szCs w:val="21"/>
          <w:lang w:eastAsia="ja-JP"/>
        </w:rPr>
        <w:t>本</w:t>
      </w:r>
      <w:bookmarkStart w:id="191" w:name="_Hlk97725441"/>
      <w:r w:rsidRPr="002B40C3">
        <w:rPr>
          <w:rFonts w:ascii="Times New Roman" w:hAnsi="Times New Roman" w:cs="メイリオ" w:hint="eastAsia"/>
          <w:color w:val="0070C0"/>
          <w:sz w:val="21"/>
          <w:szCs w:val="21"/>
          <w:lang w:eastAsia="ja-JP"/>
        </w:rPr>
        <w:t>研究の結果は、学会で発表し、学術論文として公表する</w:t>
      </w:r>
      <w:r w:rsidRPr="00172585">
        <w:rPr>
          <w:rFonts w:ascii="Times New Roman" w:hAnsi="Times New Roman" w:cs="ＭＳ 明朝" w:hint="eastAsia"/>
          <w:color w:val="0070C0"/>
          <w:sz w:val="21"/>
          <w:szCs w:val="21"/>
          <w:lang w:eastAsia="ja-JP"/>
        </w:rPr>
        <w:t>予定である</w:t>
      </w:r>
      <w:r w:rsidRPr="002B40C3">
        <w:rPr>
          <w:rFonts w:ascii="Times New Roman" w:hAnsi="Times New Roman" w:cs="メイリオ" w:hint="eastAsia"/>
          <w:color w:val="0070C0"/>
          <w:sz w:val="21"/>
          <w:szCs w:val="21"/>
          <w:lang w:eastAsia="ja-JP"/>
        </w:rPr>
        <w:t>。</w:t>
      </w:r>
      <w:bookmarkEnd w:id="191"/>
    </w:p>
    <w:bookmarkEnd w:id="190"/>
    <w:p w14:paraId="357279D1" w14:textId="77777777" w:rsidR="007F255D" w:rsidRPr="002B40C3" w:rsidRDefault="007F255D" w:rsidP="00E0307A">
      <w:pPr>
        <w:widowControl/>
        <w:jc w:val="both"/>
        <w:rPr>
          <w:rFonts w:ascii="Times New Roman" w:hAnsi="Times New Roman" w:cs="メイリオ"/>
          <w:sz w:val="24"/>
          <w:szCs w:val="24"/>
          <w:lang w:eastAsia="ja-JP"/>
        </w:rPr>
      </w:pPr>
    </w:p>
    <w:p w14:paraId="77780026" w14:textId="3BE4F7AB" w:rsidR="005A281A" w:rsidRPr="002B40C3" w:rsidRDefault="0087305C" w:rsidP="00E0307A">
      <w:pPr>
        <w:widowControl/>
        <w:jc w:val="both"/>
        <w:outlineLvl w:val="0"/>
        <w:rPr>
          <w:rFonts w:ascii="Times New Roman" w:hAnsi="Times New Roman" w:cs="メイリオ"/>
          <w:sz w:val="24"/>
          <w:szCs w:val="24"/>
          <w:lang w:eastAsia="ja-JP"/>
        </w:rPr>
      </w:pPr>
      <w:r w:rsidRPr="002B40C3">
        <w:rPr>
          <w:rFonts w:ascii="Times New Roman" w:hAnsi="Times New Roman" w:cs="メイリオ"/>
          <w:sz w:val="24"/>
          <w:szCs w:val="24"/>
          <w:lang w:eastAsia="ja-JP"/>
        </w:rPr>
        <w:t>1</w:t>
      </w:r>
      <w:r w:rsidR="007F255D" w:rsidRPr="002B40C3">
        <w:rPr>
          <w:rFonts w:ascii="Times New Roman" w:hAnsi="Times New Roman" w:cs="メイリオ"/>
          <w:sz w:val="24"/>
          <w:szCs w:val="24"/>
          <w:lang w:eastAsia="ja-JP"/>
        </w:rPr>
        <w:t>3</w:t>
      </w:r>
      <w:r w:rsidRPr="002B40C3">
        <w:rPr>
          <w:rFonts w:ascii="Times New Roman" w:hAnsi="Times New Roman" w:cs="メイリオ"/>
          <w:sz w:val="24"/>
          <w:szCs w:val="24"/>
          <w:lang w:eastAsia="ja-JP"/>
        </w:rPr>
        <w:t xml:space="preserve">. </w:t>
      </w:r>
      <w:r w:rsidR="005A281A" w:rsidRPr="002B40C3">
        <w:rPr>
          <w:rFonts w:ascii="Times New Roman" w:hAnsi="Times New Roman" w:cs="メイリオ" w:hint="eastAsia"/>
          <w:sz w:val="24"/>
          <w:szCs w:val="24"/>
          <w:lang w:eastAsia="ja-JP"/>
        </w:rPr>
        <w:t>研究に関する業務の委</w:t>
      </w:r>
      <w:bookmarkStart w:id="192" w:name="_Hlk72940570"/>
      <w:r w:rsidR="005A281A" w:rsidRPr="002B40C3">
        <w:rPr>
          <w:rFonts w:ascii="Times New Roman" w:hAnsi="Times New Roman" w:cs="メイリオ" w:hint="eastAsia"/>
          <w:sz w:val="24"/>
          <w:szCs w:val="24"/>
          <w:lang w:eastAsia="ja-JP"/>
        </w:rPr>
        <w:t>託</w:t>
      </w:r>
      <w:bookmarkEnd w:id="192"/>
    </w:p>
    <w:tbl>
      <w:tblPr>
        <w:tblW w:w="5000" w:type="pct"/>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8494"/>
      </w:tblGrid>
      <w:tr w:rsidR="006A1EE2" w:rsidRPr="002B40C3" w14:paraId="14B417F8" w14:textId="77777777" w:rsidTr="0070659B">
        <w:tc>
          <w:tcPr>
            <w:tcW w:w="5000" w:type="pct"/>
            <w:tcBorders>
              <w:top w:val="single" w:sz="4" w:space="0" w:color="FF0000"/>
              <w:left w:val="single" w:sz="4" w:space="0" w:color="FF0000"/>
              <w:bottom w:val="single" w:sz="4" w:space="0" w:color="FF0000"/>
              <w:right w:val="single" w:sz="4" w:space="0" w:color="FF0000"/>
            </w:tcBorders>
            <w:hideMark/>
          </w:tcPr>
          <w:p w14:paraId="612B4BBE" w14:textId="77777777" w:rsidR="006A1EE2" w:rsidRPr="002B40C3" w:rsidRDefault="006A1EE2" w:rsidP="00E0307A">
            <w:pPr>
              <w:pStyle w:val="a9"/>
              <w:numPr>
                <w:ilvl w:val="0"/>
                <w:numId w:val="78"/>
              </w:numPr>
              <w:ind w:leftChars="0"/>
              <w:rPr>
                <w:rFonts w:ascii="Times New Roman" w:hAnsi="Times New Roman"/>
                <w:color w:val="FF0000"/>
                <w:szCs w:val="21"/>
              </w:rPr>
            </w:pPr>
            <w:r w:rsidRPr="002B40C3">
              <w:rPr>
                <w:rFonts w:ascii="Times New Roman" w:hAnsi="Times New Roman" w:hint="eastAsia"/>
                <w:color w:val="FF0000"/>
                <w:szCs w:val="21"/>
              </w:rPr>
              <w:t>研究責任者は、研究に関する業務の一部を委託する場合には、委託を受けた者が遵守すべき事項について、文書又は電磁的方法（電子情報処理組織を使用する方法その他の情報通信の技術を利用する方法をいう）により契約を締結するとともに、委託を受けた者に対する必要かつ適切な監督を行うこと。</w:t>
            </w:r>
          </w:p>
          <w:p w14:paraId="550591B6" w14:textId="642EE4B4" w:rsidR="006A1EE2" w:rsidRPr="002B40C3" w:rsidRDefault="006A1EE2" w:rsidP="00E0307A">
            <w:pPr>
              <w:pStyle w:val="a9"/>
              <w:numPr>
                <w:ilvl w:val="0"/>
                <w:numId w:val="78"/>
              </w:numPr>
              <w:ind w:leftChars="0"/>
              <w:rPr>
                <w:rFonts w:ascii="Times New Roman" w:hAnsi="Times New Roman"/>
                <w:color w:val="FF0000"/>
                <w:szCs w:val="21"/>
              </w:rPr>
            </w:pPr>
            <w:r w:rsidRPr="002B40C3">
              <w:rPr>
                <w:rFonts w:ascii="Times New Roman" w:hAnsi="Times New Roman" w:hint="eastAsia"/>
                <w:color w:val="FF0000"/>
                <w:szCs w:val="21"/>
              </w:rPr>
              <w:lastRenderedPageBreak/>
              <w:t>「委託を受けた者が遵守すべき事項」として、例えば、委託された業務において取り扱われる試料・情報の安全管理や、委託の範囲を超えた利用の禁止、委託を受けた者以外への試料・情報の提供の禁止、委託された業務上知り得た情報の守秘義務、再委託の制限、教育・研修の受講、契約終了後の試料・情報の廃棄・返却等に関する事項</w:t>
            </w:r>
            <w:r w:rsidR="00CD0956">
              <w:rPr>
                <w:rFonts w:ascii="Times New Roman" w:hAnsi="Times New Roman" w:hint="eastAsia"/>
                <w:color w:val="FF0000"/>
                <w:szCs w:val="21"/>
              </w:rPr>
              <w:t>等</w:t>
            </w:r>
            <w:r w:rsidRPr="002B40C3">
              <w:rPr>
                <w:rFonts w:ascii="Times New Roman" w:hAnsi="Times New Roman" w:hint="eastAsia"/>
                <w:color w:val="FF0000"/>
                <w:szCs w:val="21"/>
              </w:rPr>
              <w:t>が考えられる。契約を締結する際に委託される業務の内容に応じて、必要とされる遵守事項を定めるとともに、契約が確実に遵守されているか又は契約に違反する事項がないかを主体的に確認すること等が求められる。</w:t>
            </w:r>
          </w:p>
          <w:p w14:paraId="2CDF7C66" w14:textId="7608C3ED" w:rsidR="006A1EE2" w:rsidRPr="002B40C3" w:rsidRDefault="006A1EE2" w:rsidP="00E0307A">
            <w:pPr>
              <w:pStyle w:val="a9"/>
              <w:numPr>
                <w:ilvl w:val="0"/>
                <w:numId w:val="78"/>
              </w:numPr>
              <w:ind w:leftChars="0"/>
              <w:rPr>
                <w:rFonts w:ascii="Times New Roman" w:hAnsi="Times New Roman"/>
                <w:color w:val="FF0000"/>
                <w:szCs w:val="21"/>
              </w:rPr>
            </w:pPr>
            <w:r w:rsidRPr="002B40C3">
              <w:rPr>
                <w:rFonts w:ascii="Times New Roman" w:hAnsi="Times New Roman" w:hint="eastAsia"/>
                <w:color w:val="FF0000"/>
                <w:szCs w:val="21"/>
              </w:rPr>
              <w:t>「委託を受けた者に対する必要かつ適切な監督」とは、例えば、委託契約書において委託者が定める予定の安全管理措置の内容を示すとともに当該内容が遵守されていることを確認する方法（定期的な実地調査等）、当該内容が遵守されていない場合の対応等を記載すること</w:t>
            </w:r>
            <w:r w:rsidR="00CD0956">
              <w:rPr>
                <w:rFonts w:ascii="Times New Roman" w:hAnsi="Times New Roman" w:hint="eastAsia"/>
                <w:color w:val="FF0000"/>
                <w:szCs w:val="21"/>
              </w:rPr>
              <w:t>等</w:t>
            </w:r>
            <w:r w:rsidRPr="002B40C3">
              <w:rPr>
                <w:rFonts w:ascii="Times New Roman" w:hAnsi="Times New Roman" w:hint="eastAsia"/>
                <w:color w:val="FF0000"/>
                <w:szCs w:val="21"/>
              </w:rPr>
              <w:t>が考えられる。</w:t>
            </w:r>
          </w:p>
        </w:tc>
      </w:tr>
    </w:tbl>
    <w:p w14:paraId="29364DEF" w14:textId="77777777" w:rsidR="005E1425" w:rsidRPr="002B40C3" w:rsidRDefault="005E1425" w:rsidP="00E0307A">
      <w:pPr>
        <w:widowControl/>
        <w:jc w:val="both"/>
        <w:rPr>
          <w:rFonts w:ascii="Times New Roman" w:hAnsi="Times New Roman" w:cs="メイリオ"/>
          <w:sz w:val="24"/>
          <w:szCs w:val="24"/>
          <w:lang w:eastAsia="ja-JP"/>
        </w:rPr>
      </w:pPr>
    </w:p>
    <w:p w14:paraId="7D087C59" w14:textId="59FE20F4" w:rsidR="00FC50CB" w:rsidRPr="002B40C3" w:rsidRDefault="00FC50CB" w:rsidP="00E0307A">
      <w:pPr>
        <w:widowControl/>
        <w:jc w:val="both"/>
        <w:outlineLvl w:val="0"/>
        <w:rPr>
          <w:rFonts w:ascii="Times New Roman" w:hAnsi="Times New Roman" w:cs="メイリオ"/>
          <w:sz w:val="24"/>
          <w:szCs w:val="24"/>
        </w:rPr>
      </w:pPr>
      <w:r w:rsidRPr="002B40C3">
        <w:rPr>
          <w:rFonts w:ascii="Times New Roman" w:hAnsi="Times New Roman" w:cs="メイリオ"/>
          <w:sz w:val="24"/>
          <w:szCs w:val="24"/>
          <w:lang w:eastAsia="ja-JP"/>
        </w:rPr>
        <w:t>1</w:t>
      </w:r>
      <w:r w:rsidR="007F255D" w:rsidRPr="002B40C3">
        <w:rPr>
          <w:rFonts w:ascii="Times New Roman" w:hAnsi="Times New Roman" w:cs="メイリオ"/>
          <w:sz w:val="24"/>
          <w:szCs w:val="24"/>
          <w:lang w:eastAsia="ja-JP"/>
        </w:rPr>
        <w:t>4</w:t>
      </w:r>
      <w:r w:rsidRPr="002B40C3">
        <w:rPr>
          <w:rFonts w:ascii="Times New Roman" w:hAnsi="Times New Roman" w:cs="メイリオ"/>
          <w:sz w:val="24"/>
          <w:szCs w:val="24"/>
        </w:rPr>
        <w:t xml:space="preserve">. </w:t>
      </w:r>
      <w:proofErr w:type="spellStart"/>
      <w:r w:rsidRPr="002B40C3">
        <w:rPr>
          <w:rFonts w:ascii="Times New Roman" w:hAnsi="Times New Roman" w:cs="メイリオ" w:hint="eastAsia"/>
          <w:sz w:val="24"/>
          <w:szCs w:val="24"/>
        </w:rPr>
        <w:t>参考文献</w:t>
      </w:r>
      <w:proofErr w:type="spellEnd"/>
    </w:p>
    <w:tbl>
      <w:tblPr>
        <w:tblW w:w="5000" w:type="pct"/>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8494"/>
      </w:tblGrid>
      <w:tr w:rsidR="006A1EE2" w:rsidRPr="002B40C3" w14:paraId="6245524D" w14:textId="77777777" w:rsidTr="0071038B">
        <w:tc>
          <w:tcPr>
            <w:tcW w:w="5000" w:type="pct"/>
            <w:tcBorders>
              <w:top w:val="single" w:sz="4" w:space="0" w:color="FF0000"/>
              <w:left w:val="single" w:sz="4" w:space="0" w:color="FF0000"/>
              <w:bottom w:val="single" w:sz="4" w:space="0" w:color="FF0000"/>
              <w:right w:val="single" w:sz="4" w:space="0" w:color="FF0000"/>
            </w:tcBorders>
            <w:hideMark/>
          </w:tcPr>
          <w:p w14:paraId="740E43A0" w14:textId="4FB94376" w:rsidR="006A1EE2" w:rsidRPr="002B40C3" w:rsidRDefault="006A1EE2" w:rsidP="00E0307A">
            <w:pPr>
              <w:pStyle w:val="a9"/>
              <w:numPr>
                <w:ilvl w:val="0"/>
                <w:numId w:val="80"/>
              </w:numPr>
              <w:ind w:leftChars="0"/>
              <w:rPr>
                <w:rFonts w:ascii="Times New Roman" w:hAnsi="Times New Roman"/>
                <w:color w:val="FF0000"/>
                <w:szCs w:val="21"/>
              </w:rPr>
            </w:pPr>
            <w:r w:rsidRPr="002B40C3">
              <w:rPr>
                <w:rFonts w:ascii="Times New Roman" w:hAnsi="Times New Roman" w:hint="eastAsia"/>
                <w:color w:val="FF0000"/>
                <w:szCs w:val="21"/>
              </w:rPr>
              <w:t>バンクーバー・スタイル（</w:t>
            </w:r>
            <w:hyperlink r:id="rId10" w:history="1">
              <w:r w:rsidRPr="002B40C3">
                <w:rPr>
                  <w:rStyle w:val="aa"/>
                  <w:rFonts w:ascii="Times New Roman" w:hAnsi="Times New Roman"/>
                  <w:szCs w:val="21"/>
                </w:rPr>
                <w:t>https://www.ncbi.nlm.nih.gov/books/NBK7256</w:t>
              </w:r>
            </w:hyperlink>
            <w:r w:rsidRPr="002B40C3">
              <w:rPr>
                <w:rFonts w:ascii="Times New Roman" w:hAnsi="Times New Roman" w:hint="eastAsia"/>
                <w:color w:val="FF0000"/>
                <w:szCs w:val="21"/>
              </w:rPr>
              <w:t>）で記載すること。</w:t>
            </w:r>
          </w:p>
        </w:tc>
      </w:tr>
    </w:tbl>
    <w:p w14:paraId="27D0B621" w14:textId="77777777" w:rsidR="00CE0990" w:rsidRPr="002B40C3" w:rsidRDefault="00CE0990" w:rsidP="00E0307A">
      <w:pPr>
        <w:widowControl/>
        <w:jc w:val="both"/>
        <w:rPr>
          <w:rFonts w:ascii="Times New Roman" w:hAnsi="Times New Roman" w:cs="メイリオ"/>
          <w:color w:val="4F81BD" w:themeColor="accent1"/>
          <w:sz w:val="24"/>
          <w:szCs w:val="24"/>
        </w:rPr>
      </w:pPr>
    </w:p>
    <w:sectPr w:rsidR="00CE0990" w:rsidRPr="002B40C3" w:rsidSect="002723EE">
      <w:headerReference w:type="default" r:id="rId11"/>
      <w:footerReference w:type="default" r:id="rId12"/>
      <w:headerReference w:type="first" r:id="rId13"/>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D8E7A" w14:textId="77777777" w:rsidR="00562A3A" w:rsidRDefault="00562A3A" w:rsidP="00494946">
      <w:r>
        <w:separator/>
      </w:r>
    </w:p>
  </w:endnote>
  <w:endnote w:type="continuationSeparator" w:id="0">
    <w:p w14:paraId="7E627BBD" w14:textId="77777777" w:rsidR="00562A3A" w:rsidRDefault="00562A3A" w:rsidP="00494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69279" w14:textId="192DB0E0" w:rsidR="00B6087E" w:rsidRPr="00EF0E93" w:rsidRDefault="00B6087E" w:rsidP="00EF0E93">
    <w:pPr>
      <w:pStyle w:val="a7"/>
      <w:jc w:val="center"/>
      <w:rPr>
        <w:rFonts w:ascii="Times New Roman" w:hAnsi="Times New Roman"/>
      </w:rPr>
    </w:pPr>
    <w:r w:rsidRPr="00EF0E93">
      <w:rPr>
        <w:rFonts w:ascii="Times New Roman" w:hAnsi="Times New Roman"/>
      </w:rPr>
      <w:fldChar w:fldCharType="begin"/>
    </w:r>
    <w:r w:rsidRPr="00EF0E93">
      <w:rPr>
        <w:rFonts w:ascii="Times New Roman" w:hAnsi="Times New Roman"/>
      </w:rPr>
      <w:instrText xml:space="preserve"> PAGE   \* MERGEFORMAT </w:instrText>
    </w:r>
    <w:r w:rsidRPr="00EF0E93">
      <w:rPr>
        <w:rFonts w:ascii="Times New Roman" w:hAnsi="Times New Roman"/>
      </w:rPr>
      <w:fldChar w:fldCharType="separate"/>
    </w:r>
    <w:r w:rsidRPr="00EF0E93">
      <w:rPr>
        <w:rFonts w:ascii="Times New Roman" w:hAnsi="Times New Roman"/>
        <w:noProof/>
        <w:lang w:val="ja-JP"/>
      </w:rPr>
      <w:t>2</w:t>
    </w:r>
    <w:r w:rsidRPr="00EF0E93">
      <w:rPr>
        <w:rFonts w:ascii="Times New Roman" w:hAnsi="Times New Roman"/>
        <w:noProof/>
        <w:lang w:val="ja-JP"/>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CEABF" w14:textId="77777777" w:rsidR="00562A3A" w:rsidRDefault="00562A3A" w:rsidP="00494946">
      <w:r>
        <w:rPr>
          <w:rFonts w:hint="eastAsia"/>
          <w:lang w:eastAsia="ja-JP"/>
        </w:rPr>
        <w:separator/>
      </w:r>
    </w:p>
  </w:footnote>
  <w:footnote w:type="continuationSeparator" w:id="0">
    <w:p w14:paraId="613A8AE3" w14:textId="77777777" w:rsidR="00562A3A" w:rsidRDefault="00562A3A" w:rsidP="00494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0EB9D" w14:textId="44024C93" w:rsidR="00B6087E" w:rsidRPr="0019375D" w:rsidRDefault="00B6087E" w:rsidP="00396619">
    <w:pPr>
      <w:pStyle w:val="a5"/>
      <w:jc w:val="right"/>
      <w:rPr>
        <w:rFonts w:ascii="Times New Roman" w:hAnsi="Times New Roman"/>
        <w:lang w:eastAsia="ja-JP"/>
      </w:rPr>
    </w:pPr>
    <w:r w:rsidRPr="0019375D">
      <w:rPr>
        <w:rFonts w:ascii="Times New Roman" w:hAnsi="Times New Roman" w:hint="eastAsia"/>
        <w:lang w:eastAsia="ja-JP"/>
      </w:rPr>
      <w:t>様式</w:t>
    </w:r>
    <w:r>
      <w:rPr>
        <w:rFonts w:ascii="Times New Roman" w:hAnsi="Times New Roman"/>
        <w:lang w:eastAsia="ja-JP"/>
      </w:rPr>
      <w:t>1</w:t>
    </w:r>
    <w:r w:rsidRPr="0019375D">
      <w:rPr>
        <w:rFonts w:ascii="Times New Roman" w:hAnsi="Times New Roman"/>
        <w:lang w:eastAsia="ja-JP"/>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2CD90" w14:textId="100C6E9D" w:rsidR="00B6087E" w:rsidRPr="0019375D" w:rsidRDefault="00B6087E" w:rsidP="006724DC">
    <w:pPr>
      <w:pStyle w:val="a5"/>
      <w:jc w:val="right"/>
      <w:rPr>
        <w:rFonts w:ascii="Times New Roman" w:hAnsi="Times New Roman"/>
      </w:rPr>
    </w:pPr>
    <w:r w:rsidRPr="0019375D">
      <w:rPr>
        <w:rFonts w:ascii="Times New Roman" w:hAnsi="Times New Roman" w:hint="eastAsia"/>
        <w:lang w:eastAsia="ja-JP"/>
      </w:rPr>
      <w:t>様式</w:t>
    </w:r>
    <w:r>
      <w:rPr>
        <w:rFonts w:ascii="Times New Roman" w:hAnsi="Times New Roman"/>
        <w:lang w:eastAsia="ja-JP"/>
      </w:rPr>
      <w:t>1</w:t>
    </w:r>
    <w:r w:rsidRPr="0019375D">
      <w:rPr>
        <w:rFonts w:ascii="Times New Roman" w:hAnsi="Times New Roman"/>
        <w:lang w:eastAsia="ja-JP"/>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855E0"/>
    <w:multiLevelType w:val="hybridMultilevel"/>
    <w:tmpl w:val="8F26364C"/>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1C751A"/>
    <w:multiLevelType w:val="hybridMultilevel"/>
    <w:tmpl w:val="86029B7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233A24"/>
    <w:multiLevelType w:val="hybridMultilevel"/>
    <w:tmpl w:val="142C5A14"/>
    <w:lvl w:ilvl="0" w:tplc="32287C0E">
      <w:start w:val="1"/>
      <w:numFmt w:val="bullet"/>
      <w:lvlText w:val=""/>
      <w:lvlJc w:val="left"/>
      <w:pPr>
        <w:ind w:left="420" w:hanging="420"/>
      </w:pPr>
      <w:rPr>
        <w:rFonts w:ascii="Wingdings" w:hAnsi="Wingdings" w:hint="default"/>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CDC08A9"/>
    <w:multiLevelType w:val="hybridMultilevel"/>
    <w:tmpl w:val="FB06C4DE"/>
    <w:lvl w:ilvl="0" w:tplc="A5DC58FE">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10541CA7"/>
    <w:multiLevelType w:val="hybridMultilevel"/>
    <w:tmpl w:val="F65A7B8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1AF0930"/>
    <w:multiLevelType w:val="hybridMultilevel"/>
    <w:tmpl w:val="6784B926"/>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4181645"/>
    <w:multiLevelType w:val="hybridMultilevel"/>
    <w:tmpl w:val="B7049116"/>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53E1BBC"/>
    <w:multiLevelType w:val="hybridMultilevel"/>
    <w:tmpl w:val="5656A0F2"/>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6706BAD"/>
    <w:multiLevelType w:val="hybridMultilevel"/>
    <w:tmpl w:val="332C7D60"/>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8274935"/>
    <w:multiLevelType w:val="hybridMultilevel"/>
    <w:tmpl w:val="9272B340"/>
    <w:lvl w:ilvl="0" w:tplc="2CC621B0">
      <w:numFmt w:val="bullet"/>
      <w:lvlText w:val="・"/>
      <w:lvlJc w:val="left"/>
      <w:pPr>
        <w:ind w:left="420" w:hanging="420"/>
      </w:pPr>
      <w:rPr>
        <w:rFonts w:ascii="HG丸ｺﾞｼｯｸM-PRO" w:eastAsia="HG丸ｺﾞｼｯｸM-PRO" w:hAnsi="HG丸ｺﾞｼｯｸM-PRO"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8F17CB6"/>
    <w:multiLevelType w:val="hybridMultilevel"/>
    <w:tmpl w:val="35D0CF80"/>
    <w:lvl w:ilvl="0" w:tplc="06B83090">
      <w:numFmt w:val="bullet"/>
      <w:lvlText w:val="・"/>
      <w:lvlJc w:val="left"/>
      <w:pPr>
        <w:ind w:left="420" w:hanging="420"/>
      </w:pPr>
      <w:rPr>
        <w:rFonts w:ascii="HG丸ｺﾞｼｯｸM-PRO" w:eastAsia="HG丸ｺﾞｼｯｸM-PRO" w:hAnsi="HG丸ｺﾞｼｯｸM-PRO"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AAA21B9"/>
    <w:multiLevelType w:val="hybridMultilevel"/>
    <w:tmpl w:val="10A02030"/>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1B0D00DD"/>
    <w:multiLevelType w:val="hybridMultilevel"/>
    <w:tmpl w:val="B254DD0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D910B2C"/>
    <w:multiLevelType w:val="hybridMultilevel"/>
    <w:tmpl w:val="8DA0D6CA"/>
    <w:lvl w:ilvl="0" w:tplc="BE927E82">
      <w:numFmt w:val="bullet"/>
      <w:lvlText w:val="・"/>
      <w:lvlJc w:val="left"/>
      <w:pPr>
        <w:ind w:left="420" w:hanging="42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1DAF6D5E"/>
    <w:multiLevelType w:val="hybridMultilevel"/>
    <w:tmpl w:val="0C965B12"/>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1E7473AC"/>
    <w:multiLevelType w:val="hybridMultilevel"/>
    <w:tmpl w:val="C4F479D6"/>
    <w:lvl w:ilvl="0" w:tplc="BE927E82">
      <w:numFmt w:val="bullet"/>
      <w:lvlText w:val="・"/>
      <w:lvlJc w:val="left"/>
      <w:pPr>
        <w:ind w:left="420" w:hanging="42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1F5531C3"/>
    <w:multiLevelType w:val="hybridMultilevel"/>
    <w:tmpl w:val="6C8CACE0"/>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04E0422"/>
    <w:multiLevelType w:val="hybridMultilevel"/>
    <w:tmpl w:val="7512D89E"/>
    <w:lvl w:ilvl="0" w:tplc="BE927E82">
      <w:numFmt w:val="bullet"/>
      <w:lvlText w:val="・"/>
      <w:lvlJc w:val="left"/>
      <w:pPr>
        <w:ind w:left="420" w:hanging="42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0977EEA"/>
    <w:multiLevelType w:val="hybridMultilevel"/>
    <w:tmpl w:val="477836D4"/>
    <w:lvl w:ilvl="0" w:tplc="2CC621B0">
      <w:numFmt w:val="bullet"/>
      <w:lvlText w:val="・"/>
      <w:lvlJc w:val="left"/>
      <w:pPr>
        <w:ind w:left="420" w:hanging="420"/>
      </w:pPr>
      <w:rPr>
        <w:rFonts w:ascii="HG丸ｺﾞｼｯｸM-PRO" w:eastAsia="HG丸ｺﾞｼｯｸM-PRO" w:hAnsi="HG丸ｺﾞｼｯｸM-PRO"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214F7A6B"/>
    <w:multiLevelType w:val="hybridMultilevel"/>
    <w:tmpl w:val="42AAF58C"/>
    <w:lvl w:ilvl="0" w:tplc="1A407C1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2645505C"/>
    <w:multiLevelType w:val="hybridMultilevel"/>
    <w:tmpl w:val="3EEA05E8"/>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6E54B24"/>
    <w:multiLevelType w:val="hybridMultilevel"/>
    <w:tmpl w:val="CB3EA734"/>
    <w:lvl w:ilvl="0" w:tplc="B9E89F4A">
      <w:start w:val="1"/>
      <w:numFmt w:val="decimal"/>
      <w:lvlText w:val="%1）"/>
      <w:lvlJc w:val="left"/>
      <w:pPr>
        <w:ind w:left="2100" w:hanging="420"/>
      </w:pPr>
    </w:lvl>
    <w:lvl w:ilvl="1" w:tplc="04090017">
      <w:start w:val="1"/>
      <w:numFmt w:val="aiueoFullWidth"/>
      <w:lvlText w:val="(%2)"/>
      <w:lvlJc w:val="left"/>
      <w:pPr>
        <w:ind w:left="2520" w:hanging="420"/>
      </w:pPr>
    </w:lvl>
    <w:lvl w:ilvl="2" w:tplc="04090011">
      <w:start w:val="1"/>
      <w:numFmt w:val="decimalEnclosedCircle"/>
      <w:lvlText w:val="%3"/>
      <w:lvlJc w:val="left"/>
      <w:pPr>
        <w:ind w:left="2940" w:hanging="420"/>
      </w:pPr>
    </w:lvl>
    <w:lvl w:ilvl="3" w:tplc="0409000F">
      <w:start w:val="1"/>
      <w:numFmt w:val="decimal"/>
      <w:lvlText w:val="%4."/>
      <w:lvlJc w:val="left"/>
      <w:pPr>
        <w:ind w:left="3360" w:hanging="420"/>
      </w:pPr>
    </w:lvl>
    <w:lvl w:ilvl="4" w:tplc="04090017">
      <w:start w:val="1"/>
      <w:numFmt w:val="aiueoFullWidth"/>
      <w:lvlText w:val="(%5)"/>
      <w:lvlJc w:val="left"/>
      <w:pPr>
        <w:ind w:left="3780" w:hanging="420"/>
      </w:pPr>
    </w:lvl>
    <w:lvl w:ilvl="5" w:tplc="04090011">
      <w:start w:val="1"/>
      <w:numFmt w:val="decimalEnclosedCircle"/>
      <w:lvlText w:val="%6"/>
      <w:lvlJc w:val="left"/>
      <w:pPr>
        <w:ind w:left="4200" w:hanging="420"/>
      </w:pPr>
    </w:lvl>
    <w:lvl w:ilvl="6" w:tplc="0409000F">
      <w:start w:val="1"/>
      <w:numFmt w:val="decimal"/>
      <w:lvlText w:val="%7."/>
      <w:lvlJc w:val="left"/>
      <w:pPr>
        <w:ind w:left="4620" w:hanging="420"/>
      </w:pPr>
    </w:lvl>
    <w:lvl w:ilvl="7" w:tplc="04090017">
      <w:start w:val="1"/>
      <w:numFmt w:val="aiueoFullWidth"/>
      <w:lvlText w:val="(%8)"/>
      <w:lvlJc w:val="left"/>
      <w:pPr>
        <w:ind w:left="5040" w:hanging="420"/>
      </w:pPr>
    </w:lvl>
    <w:lvl w:ilvl="8" w:tplc="04090011">
      <w:start w:val="1"/>
      <w:numFmt w:val="decimalEnclosedCircle"/>
      <w:lvlText w:val="%9"/>
      <w:lvlJc w:val="left"/>
      <w:pPr>
        <w:ind w:left="5460" w:hanging="420"/>
      </w:pPr>
    </w:lvl>
  </w:abstractNum>
  <w:abstractNum w:abstractNumId="22" w15:restartNumberingAfterBreak="0">
    <w:nsid w:val="28AE46F9"/>
    <w:multiLevelType w:val="hybridMultilevel"/>
    <w:tmpl w:val="1A8CC776"/>
    <w:lvl w:ilvl="0" w:tplc="BE927E82">
      <w:numFmt w:val="bullet"/>
      <w:lvlText w:val="・"/>
      <w:lvlJc w:val="left"/>
      <w:pPr>
        <w:ind w:left="420" w:hanging="42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9A60981"/>
    <w:multiLevelType w:val="hybridMultilevel"/>
    <w:tmpl w:val="B5C870E2"/>
    <w:lvl w:ilvl="0" w:tplc="126047B4">
      <w:start w:val="1"/>
      <w:numFmt w:val="decimal"/>
      <w:lvlText w:val="10.%1"/>
      <w:lvlJc w:val="left"/>
      <w:pPr>
        <w:ind w:left="420" w:hanging="420"/>
      </w:pPr>
      <w:rPr>
        <w:rFonts w:ascii="Arial" w:hAnsi="Arial" w:cs="Arial" w:hint="default"/>
        <w:color w:val="auto"/>
        <w:sz w:val="22"/>
        <w:szCs w:val="22"/>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4" w15:restartNumberingAfterBreak="0">
    <w:nsid w:val="2A2916FF"/>
    <w:multiLevelType w:val="hybridMultilevel"/>
    <w:tmpl w:val="DB3E82D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2F2566EE"/>
    <w:multiLevelType w:val="hybridMultilevel"/>
    <w:tmpl w:val="F8BE39F8"/>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2F41112C"/>
    <w:multiLevelType w:val="hybridMultilevel"/>
    <w:tmpl w:val="6CF6ADDA"/>
    <w:lvl w:ilvl="0" w:tplc="226CF0E4">
      <w:start w:val="1"/>
      <w:numFmt w:val="bullet"/>
      <w:lvlText w:val=""/>
      <w:lvlJc w:val="left"/>
      <w:pPr>
        <w:ind w:left="420" w:hanging="420"/>
      </w:pPr>
      <w:rPr>
        <w:rFonts w:ascii="Wingdings" w:hAnsi="Wingdings" w:hint="default"/>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2F5E6E4B"/>
    <w:multiLevelType w:val="hybridMultilevel"/>
    <w:tmpl w:val="F6D8662E"/>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34987967"/>
    <w:multiLevelType w:val="hybridMultilevel"/>
    <w:tmpl w:val="7AE2BB3A"/>
    <w:lvl w:ilvl="0" w:tplc="888250FA">
      <w:start w:val="1"/>
      <w:numFmt w:val="decimal"/>
      <w:lvlText w:val="(%1)"/>
      <w:lvlJc w:val="left"/>
      <w:pPr>
        <w:ind w:left="987" w:hanging="420"/>
      </w:pPr>
      <w:rPr>
        <w:rFonts w:ascii="Times New Roman" w:eastAsia="ＭＳ 明朝" w:hAnsi="Times New Roman" w:cs="Times New Roman" w:hint="default"/>
        <w:b w:val="0"/>
        <w:i w:val="0"/>
        <w:sz w:val="21"/>
        <w:szCs w:val="21"/>
      </w:rPr>
    </w:lvl>
    <w:lvl w:ilvl="1" w:tplc="04090017">
      <w:start w:val="1"/>
      <w:numFmt w:val="aiueoFullWidth"/>
      <w:lvlText w:val="(%2)"/>
      <w:lvlJc w:val="left"/>
      <w:pPr>
        <w:ind w:left="1407" w:hanging="420"/>
      </w:pPr>
    </w:lvl>
    <w:lvl w:ilvl="2" w:tplc="04090011">
      <w:start w:val="1"/>
      <w:numFmt w:val="decimalEnclosedCircle"/>
      <w:lvlText w:val="%3"/>
      <w:lvlJc w:val="left"/>
      <w:pPr>
        <w:ind w:left="1827" w:hanging="420"/>
      </w:pPr>
    </w:lvl>
    <w:lvl w:ilvl="3" w:tplc="0409000F">
      <w:start w:val="1"/>
      <w:numFmt w:val="decimal"/>
      <w:lvlText w:val="%4."/>
      <w:lvlJc w:val="left"/>
      <w:pPr>
        <w:ind w:left="2247" w:hanging="420"/>
      </w:pPr>
    </w:lvl>
    <w:lvl w:ilvl="4" w:tplc="04090017">
      <w:start w:val="1"/>
      <w:numFmt w:val="aiueoFullWidth"/>
      <w:lvlText w:val="(%5)"/>
      <w:lvlJc w:val="left"/>
      <w:pPr>
        <w:ind w:left="2667" w:hanging="420"/>
      </w:pPr>
    </w:lvl>
    <w:lvl w:ilvl="5" w:tplc="04090011">
      <w:start w:val="1"/>
      <w:numFmt w:val="decimalEnclosedCircle"/>
      <w:lvlText w:val="%6"/>
      <w:lvlJc w:val="left"/>
      <w:pPr>
        <w:ind w:left="3087" w:hanging="420"/>
      </w:pPr>
    </w:lvl>
    <w:lvl w:ilvl="6" w:tplc="0409000F">
      <w:start w:val="1"/>
      <w:numFmt w:val="decimal"/>
      <w:lvlText w:val="%7."/>
      <w:lvlJc w:val="left"/>
      <w:pPr>
        <w:ind w:left="3507" w:hanging="420"/>
      </w:pPr>
    </w:lvl>
    <w:lvl w:ilvl="7" w:tplc="04090017">
      <w:start w:val="1"/>
      <w:numFmt w:val="aiueoFullWidth"/>
      <w:lvlText w:val="(%8)"/>
      <w:lvlJc w:val="left"/>
      <w:pPr>
        <w:ind w:left="3927" w:hanging="420"/>
      </w:pPr>
    </w:lvl>
    <w:lvl w:ilvl="8" w:tplc="04090011">
      <w:start w:val="1"/>
      <w:numFmt w:val="decimalEnclosedCircle"/>
      <w:lvlText w:val="%9"/>
      <w:lvlJc w:val="left"/>
      <w:pPr>
        <w:ind w:left="4347" w:hanging="420"/>
      </w:pPr>
    </w:lvl>
  </w:abstractNum>
  <w:abstractNum w:abstractNumId="29" w15:restartNumberingAfterBreak="0">
    <w:nsid w:val="35400E42"/>
    <w:multiLevelType w:val="hybridMultilevel"/>
    <w:tmpl w:val="3F724E32"/>
    <w:lvl w:ilvl="0" w:tplc="397807D4">
      <w:start w:val="1"/>
      <w:numFmt w:val="decimal"/>
      <w:lvlText w:val="%1）"/>
      <w:lvlJc w:val="left"/>
      <w:pPr>
        <w:ind w:left="2100" w:hanging="420"/>
      </w:pPr>
    </w:lvl>
    <w:lvl w:ilvl="1" w:tplc="04090017">
      <w:start w:val="1"/>
      <w:numFmt w:val="aiueoFullWidth"/>
      <w:lvlText w:val="(%2)"/>
      <w:lvlJc w:val="left"/>
      <w:pPr>
        <w:ind w:left="2520" w:hanging="420"/>
      </w:pPr>
    </w:lvl>
    <w:lvl w:ilvl="2" w:tplc="04090011">
      <w:start w:val="1"/>
      <w:numFmt w:val="decimalEnclosedCircle"/>
      <w:lvlText w:val="%3"/>
      <w:lvlJc w:val="left"/>
      <w:pPr>
        <w:ind w:left="2940" w:hanging="420"/>
      </w:pPr>
    </w:lvl>
    <w:lvl w:ilvl="3" w:tplc="0409000F">
      <w:start w:val="1"/>
      <w:numFmt w:val="decimal"/>
      <w:lvlText w:val="%4."/>
      <w:lvlJc w:val="left"/>
      <w:pPr>
        <w:ind w:left="3360" w:hanging="420"/>
      </w:pPr>
    </w:lvl>
    <w:lvl w:ilvl="4" w:tplc="04090017">
      <w:start w:val="1"/>
      <w:numFmt w:val="aiueoFullWidth"/>
      <w:lvlText w:val="(%5)"/>
      <w:lvlJc w:val="left"/>
      <w:pPr>
        <w:ind w:left="3780" w:hanging="420"/>
      </w:pPr>
    </w:lvl>
    <w:lvl w:ilvl="5" w:tplc="04090011">
      <w:start w:val="1"/>
      <w:numFmt w:val="decimalEnclosedCircle"/>
      <w:lvlText w:val="%6"/>
      <w:lvlJc w:val="left"/>
      <w:pPr>
        <w:ind w:left="4200" w:hanging="420"/>
      </w:pPr>
    </w:lvl>
    <w:lvl w:ilvl="6" w:tplc="0409000F">
      <w:start w:val="1"/>
      <w:numFmt w:val="decimal"/>
      <w:lvlText w:val="%7."/>
      <w:lvlJc w:val="left"/>
      <w:pPr>
        <w:ind w:left="4620" w:hanging="420"/>
      </w:pPr>
    </w:lvl>
    <w:lvl w:ilvl="7" w:tplc="04090017">
      <w:start w:val="1"/>
      <w:numFmt w:val="aiueoFullWidth"/>
      <w:lvlText w:val="(%8)"/>
      <w:lvlJc w:val="left"/>
      <w:pPr>
        <w:ind w:left="5040" w:hanging="420"/>
      </w:pPr>
    </w:lvl>
    <w:lvl w:ilvl="8" w:tplc="04090011">
      <w:start w:val="1"/>
      <w:numFmt w:val="decimalEnclosedCircle"/>
      <w:lvlText w:val="%9"/>
      <w:lvlJc w:val="left"/>
      <w:pPr>
        <w:ind w:left="5460" w:hanging="420"/>
      </w:pPr>
    </w:lvl>
  </w:abstractNum>
  <w:abstractNum w:abstractNumId="30" w15:restartNumberingAfterBreak="0">
    <w:nsid w:val="3549727F"/>
    <w:multiLevelType w:val="hybridMultilevel"/>
    <w:tmpl w:val="9BE05A74"/>
    <w:lvl w:ilvl="0" w:tplc="0409000B">
      <w:start w:val="1"/>
      <w:numFmt w:val="bullet"/>
      <w:lvlText w:val=""/>
      <w:lvlJc w:val="left"/>
      <w:pPr>
        <w:ind w:left="420" w:hanging="420"/>
      </w:pPr>
      <w:rPr>
        <w:rFonts w:ascii="Wingdings" w:hAnsi="Wingdings" w:hint="default"/>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3606304A"/>
    <w:multiLevelType w:val="hybridMultilevel"/>
    <w:tmpl w:val="F08E39EC"/>
    <w:lvl w:ilvl="0" w:tplc="BE927E82">
      <w:numFmt w:val="bullet"/>
      <w:lvlText w:val="・"/>
      <w:lvlJc w:val="left"/>
      <w:pPr>
        <w:ind w:left="420" w:hanging="42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39291A8A"/>
    <w:multiLevelType w:val="hybridMultilevel"/>
    <w:tmpl w:val="C4709C78"/>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3AD07E22"/>
    <w:multiLevelType w:val="hybridMultilevel"/>
    <w:tmpl w:val="59B05266"/>
    <w:lvl w:ilvl="0" w:tplc="0409000B">
      <w:start w:val="1"/>
      <w:numFmt w:val="bullet"/>
      <w:lvlText w:val=""/>
      <w:lvlJc w:val="left"/>
      <w:pPr>
        <w:ind w:left="420" w:hanging="420"/>
      </w:pPr>
      <w:rPr>
        <w:rFonts w:ascii="Wingdings" w:hAnsi="Wingdings" w:hint="default"/>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3CD3315F"/>
    <w:multiLevelType w:val="hybridMultilevel"/>
    <w:tmpl w:val="8E18976C"/>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3E087EC5"/>
    <w:multiLevelType w:val="hybridMultilevel"/>
    <w:tmpl w:val="28E64A26"/>
    <w:lvl w:ilvl="0" w:tplc="BE927E82">
      <w:numFmt w:val="bullet"/>
      <w:lvlText w:val="・"/>
      <w:lvlJc w:val="left"/>
      <w:pPr>
        <w:ind w:left="420" w:hanging="420"/>
      </w:pPr>
      <w:rPr>
        <w:rFonts w:ascii="HG丸ｺﾞｼｯｸM-PRO" w:eastAsia="HG丸ｺﾞｼｯｸM-PRO" w:hAnsi="HG丸ｺﾞｼｯｸM-PRO"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36" w15:restartNumberingAfterBreak="0">
    <w:nsid w:val="4065166D"/>
    <w:multiLevelType w:val="hybridMultilevel"/>
    <w:tmpl w:val="2FC27400"/>
    <w:lvl w:ilvl="0" w:tplc="BE927E82">
      <w:numFmt w:val="bullet"/>
      <w:lvlText w:val="・"/>
      <w:lvlJc w:val="left"/>
      <w:pPr>
        <w:ind w:left="420" w:hanging="42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41454718"/>
    <w:multiLevelType w:val="hybridMultilevel"/>
    <w:tmpl w:val="5224C0FC"/>
    <w:lvl w:ilvl="0" w:tplc="0409000F">
      <w:start w:val="1"/>
      <w:numFmt w:val="decimal"/>
      <w:lvlText w:val="%1."/>
      <w:lvlJc w:val="left"/>
      <w:pPr>
        <w:ind w:left="703" w:hanging="420"/>
      </w:pPr>
    </w:lvl>
    <w:lvl w:ilvl="1" w:tplc="04090017">
      <w:start w:val="1"/>
      <w:numFmt w:val="aiueoFullWidth"/>
      <w:lvlText w:val="(%2)"/>
      <w:lvlJc w:val="left"/>
      <w:pPr>
        <w:ind w:left="1123" w:hanging="420"/>
      </w:pPr>
    </w:lvl>
    <w:lvl w:ilvl="2" w:tplc="DF1A7A2A">
      <w:start w:val="1"/>
      <w:numFmt w:val="decimal"/>
      <w:lvlText w:val="%3."/>
      <w:lvlJc w:val="left"/>
      <w:pPr>
        <w:ind w:left="1543" w:hanging="420"/>
      </w:pPr>
    </w:lvl>
    <w:lvl w:ilvl="3" w:tplc="0409000F">
      <w:start w:val="1"/>
      <w:numFmt w:val="decimal"/>
      <w:lvlText w:val="%4."/>
      <w:lvlJc w:val="left"/>
      <w:pPr>
        <w:ind w:left="1963" w:hanging="420"/>
      </w:pPr>
    </w:lvl>
    <w:lvl w:ilvl="4" w:tplc="04090017">
      <w:start w:val="1"/>
      <w:numFmt w:val="aiueoFullWidth"/>
      <w:lvlText w:val="(%5)"/>
      <w:lvlJc w:val="left"/>
      <w:pPr>
        <w:ind w:left="2383" w:hanging="420"/>
      </w:pPr>
    </w:lvl>
    <w:lvl w:ilvl="5" w:tplc="04090011">
      <w:start w:val="1"/>
      <w:numFmt w:val="decimalEnclosedCircle"/>
      <w:lvlText w:val="%6"/>
      <w:lvlJc w:val="left"/>
      <w:pPr>
        <w:ind w:left="2803" w:hanging="420"/>
      </w:pPr>
    </w:lvl>
    <w:lvl w:ilvl="6" w:tplc="0409000F">
      <w:start w:val="1"/>
      <w:numFmt w:val="decimal"/>
      <w:lvlText w:val="%7."/>
      <w:lvlJc w:val="left"/>
      <w:pPr>
        <w:ind w:left="3223" w:hanging="420"/>
      </w:pPr>
    </w:lvl>
    <w:lvl w:ilvl="7" w:tplc="04090017">
      <w:start w:val="1"/>
      <w:numFmt w:val="aiueoFullWidth"/>
      <w:lvlText w:val="(%8)"/>
      <w:lvlJc w:val="left"/>
      <w:pPr>
        <w:ind w:left="3643" w:hanging="420"/>
      </w:pPr>
    </w:lvl>
    <w:lvl w:ilvl="8" w:tplc="04090011">
      <w:start w:val="1"/>
      <w:numFmt w:val="decimalEnclosedCircle"/>
      <w:lvlText w:val="%9"/>
      <w:lvlJc w:val="left"/>
      <w:pPr>
        <w:ind w:left="4063" w:hanging="420"/>
      </w:pPr>
    </w:lvl>
  </w:abstractNum>
  <w:abstractNum w:abstractNumId="38" w15:restartNumberingAfterBreak="0">
    <w:nsid w:val="42EE5820"/>
    <w:multiLevelType w:val="hybridMultilevel"/>
    <w:tmpl w:val="A59A797E"/>
    <w:lvl w:ilvl="0" w:tplc="DBE6B7FA">
      <w:start w:val="1"/>
      <w:numFmt w:val="decimal"/>
      <w:lvlText w:val="%1."/>
      <w:lvlJc w:val="left"/>
      <w:pPr>
        <w:ind w:left="420" w:hanging="420"/>
      </w:pPr>
      <w:rPr>
        <w:rFonts w:hint="eastAsia"/>
      </w:rPr>
    </w:lvl>
    <w:lvl w:ilvl="1" w:tplc="1A407C10">
      <w:start w:val="1"/>
      <w:numFmt w:val="bullet"/>
      <w:lvlText w:val=""/>
      <w:lvlJc w:val="left"/>
      <w:pPr>
        <w:ind w:left="840" w:hanging="420"/>
      </w:pPr>
      <w:rPr>
        <w:rFonts w:ascii="Wingdings" w:hAnsi="Wingdings" w:hint="default"/>
      </w:rPr>
    </w:lvl>
    <w:lvl w:ilvl="2" w:tplc="1A407C10">
      <w:start w:val="1"/>
      <w:numFmt w:val="bullet"/>
      <w:lvlText w:val=""/>
      <w:lvlJc w:val="left"/>
      <w:pPr>
        <w:ind w:left="1260" w:hanging="420"/>
      </w:pPr>
      <w:rPr>
        <w:rFonts w:ascii="Wingdings" w:hAnsi="Wingdings" w:hint="default"/>
      </w:rPr>
    </w:lvl>
    <w:lvl w:ilvl="3" w:tplc="0409000B">
      <w:start w:val="1"/>
      <w:numFmt w:val="bullet"/>
      <w:lvlText w:val=""/>
      <w:lvlJc w:val="left"/>
      <w:pPr>
        <w:ind w:left="1620" w:hanging="360"/>
      </w:pPr>
      <w:rPr>
        <w:rFonts w:ascii="Wingdings" w:hAnsi="Wingdings" w:hint="default"/>
      </w:rPr>
    </w:lvl>
    <w:lvl w:ilvl="4" w:tplc="04090017">
      <w:start w:val="1"/>
      <w:numFmt w:val="aiueoFullWidth"/>
      <w:lvlText w:val="(%5)"/>
      <w:lvlJc w:val="left"/>
      <w:pPr>
        <w:ind w:left="2100" w:hanging="420"/>
      </w:pPr>
    </w:lvl>
    <w:lvl w:ilvl="5" w:tplc="5DDADCFA">
      <w:start w:val="1"/>
      <w:numFmt w:val="decimalEnclosedCircle"/>
      <w:lvlText w:val="%6"/>
      <w:lvlJc w:val="left"/>
      <w:pPr>
        <w:ind w:left="2940" w:hanging="840"/>
      </w:pPr>
      <w:rPr>
        <w:rFonts w:hint="default"/>
      </w:r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4640388E"/>
    <w:multiLevelType w:val="hybridMultilevel"/>
    <w:tmpl w:val="B950B50E"/>
    <w:lvl w:ilvl="0" w:tplc="BE927E82">
      <w:numFmt w:val="bullet"/>
      <w:lvlText w:val="・"/>
      <w:lvlJc w:val="left"/>
      <w:pPr>
        <w:ind w:left="420" w:hanging="42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465C024F"/>
    <w:multiLevelType w:val="hybridMultilevel"/>
    <w:tmpl w:val="8CAAEBFE"/>
    <w:lvl w:ilvl="0" w:tplc="BE927E82">
      <w:numFmt w:val="bullet"/>
      <w:lvlText w:val="・"/>
      <w:lvlJc w:val="left"/>
      <w:pPr>
        <w:ind w:left="420" w:hanging="42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46AB4385"/>
    <w:multiLevelType w:val="hybridMultilevel"/>
    <w:tmpl w:val="2056E9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46DB07E4"/>
    <w:multiLevelType w:val="hybridMultilevel"/>
    <w:tmpl w:val="313C3EFA"/>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47B655A7"/>
    <w:multiLevelType w:val="hybridMultilevel"/>
    <w:tmpl w:val="780624A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4A5D1DFF"/>
    <w:multiLevelType w:val="hybridMultilevel"/>
    <w:tmpl w:val="8E528834"/>
    <w:lvl w:ilvl="0" w:tplc="8BD269C8">
      <w:start w:val="1"/>
      <w:numFmt w:val="decimal"/>
      <w:lvlText w:val="%1)"/>
      <w:lvlJc w:val="left"/>
      <w:pPr>
        <w:ind w:left="831" w:hanging="420"/>
      </w:pPr>
    </w:lvl>
    <w:lvl w:ilvl="1" w:tplc="04090017">
      <w:start w:val="1"/>
      <w:numFmt w:val="aiueoFullWidth"/>
      <w:lvlText w:val="(%2)"/>
      <w:lvlJc w:val="left"/>
      <w:pPr>
        <w:ind w:left="1251" w:hanging="420"/>
      </w:pPr>
    </w:lvl>
    <w:lvl w:ilvl="2" w:tplc="8BD269C8">
      <w:start w:val="1"/>
      <w:numFmt w:val="decimal"/>
      <w:lvlText w:val="%3)"/>
      <w:lvlJc w:val="left"/>
      <w:pPr>
        <w:ind w:left="1671" w:hanging="420"/>
      </w:pPr>
    </w:lvl>
    <w:lvl w:ilvl="3" w:tplc="0409000F">
      <w:start w:val="1"/>
      <w:numFmt w:val="decimal"/>
      <w:lvlText w:val="%4."/>
      <w:lvlJc w:val="left"/>
      <w:pPr>
        <w:ind w:left="2091" w:hanging="420"/>
      </w:pPr>
    </w:lvl>
    <w:lvl w:ilvl="4" w:tplc="04090017">
      <w:start w:val="1"/>
      <w:numFmt w:val="aiueoFullWidth"/>
      <w:lvlText w:val="(%5)"/>
      <w:lvlJc w:val="left"/>
      <w:pPr>
        <w:ind w:left="2511" w:hanging="420"/>
      </w:pPr>
    </w:lvl>
    <w:lvl w:ilvl="5" w:tplc="04090011">
      <w:start w:val="1"/>
      <w:numFmt w:val="decimalEnclosedCircle"/>
      <w:lvlText w:val="%6"/>
      <w:lvlJc w:val="left"/>
      <w:pPr>
        <w:ind w:left="2931" w:hanging="420"/>
      </w:pPr>
    </w:lvl>
    <w:lvl w:ilvl="6" w:tplc="0409000F">
      <w:start w:val="1"/>
      <w:numFmt w:val="decimal"/>
      <w:lvlText w:val="%7."/>
      <w:lvlJc w:val="left"/>
      <w:pPr>
        <w:ind w:left="3351" w:hanging="420"/>
      </w:pPr>
    </w:lvl>
    <w:lvl w:ilvl="7" w:tplc="04090017">
      <w:start w:val="1"/>
      <w:numFmt w:val="aiueoFullWidth"/>
      <w:lvlText w:val="(%8)"/>
      <w:lvlJc w:val="left"/>
      <w:pPr>
        <w:ind w:left="3771" w:hanging="420"/>
      </w:pPr>
    </w:lvl>
    <w:lvl w:ilvl="8" w:tplc="04090011">
      <w:start w:val="1"/>
      <w:numFmt w:val="decimalEnclosedCircle"/>
      <w:lvlText w:val="%9"/>
      <w:lvlJc w:val="left"/>
      <w:pPr>
        <w:ind w:left="4191" w:hanging="420"/>
      </w:pPr>
    </w:lvl>
  </w:abstractNum>
  <w:abstractNum w:abstractNumId="45" w15:restartNumberingAfterBreak="0">
    <w:nsid w:val="4DC0049A"/>
    <w:multiLevelType w:val="hybridMultilevel"/>
    <w:tmpl w:val="61CE78CA"/>
    <w:lvl w:ilvl="0" w:tplc="65BAE61E">
      <w:start w:val="1"/>
      <w:numFmt w:val="decimal"/>
      <w:lvlText w:val="%1."/>
      <w:lvlJc w:val="left"/>
      <w:pPr>
        <w:ind w:left="630" w:hanging="42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46" w15:restartNumberingAfterBreak="0">
    <w:nsid w:val="4E1F4653"/>
    <w:multiLevelType w:val="hybridMultilevel"/>
    <w:tmpl w:val="2A0C635A"/>
    <w:lvl w:ilvl="0" w:tplc="FCD62404">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50162907"/>
    <w:multiLevelType w:val="hybridMultilevel"/>
    <w:tmpl w:val="465C8B1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51A861C4"/>
    <w:multiLevelType w:val="hybridMultilevel"/>
    <w:tmpl w:val="85C42EF2"/>
    <w:lvl w:ilvl="0" w:tplc="BE927E82">
      <w:numFmt w:val="bullet"/>
      <w:lvlText w:val="・"/>
      <w:lvlJc w:val="left"/>
      <w:pPr>
        <w:ind w:left="420" w:hanging="42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 w15:restartNumberingAfterBreak="0">
    <w:nsid w:val="530105DD"/>
    <w:multiLevelType w:val="hybridMultilevel"/>
    <w:tmpl w:val="60BECF64"/>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0" w15:restartNumberingAfterBreak="0">
    <w:nsid w:val="53F7011B"/>
    <w:multiLevelType w:val="hybridMultilevel"/>
    <w:tmpl w:val="3DE27CC2"/>
    <w:lvl w:ilvl="0" w:tplc="0409000B">
      <w:start w:val="1"/>
      <w:numFmt w:val="bullet"/>
      <w:lvlText w:val=""/>
      <w:lvlJc w:val="left"/>
      <w:pPr>
        <w:ind w:left="420" w:hanging="420"/>
      </w:pPr>
      <w:rPr>
        <w:rFonts w:ascii="Wingdings" w:hAnsi="Wingdings" w:hint="default"/>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55C9594A"/>
    <w:multiLevelType w:val="hybridMultilevel"/>
    <w:tmpl w:val="AE765F96"/>
    <w:lvl w:ilvl="0" w:tplc="72C0D144">
      <w:start w:val="1"/>
      <w:numFmt w:val="bullet"/>
      <w:lvlText w:val=""/>
      <w:lvlJc w:val="left"/>
      <w:pPr>
        <w:ind w:left="420" w:hanging="420"/>
      </w:pPr>
      <w:rPr>
        <w:rFonts w:ascii="Wingdings" w:hAnsi="Wingdings" w:hint="default"/>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56140008"/>
    <w:multiLevelType w:val="hybridMultilevel"/>
    <w:tmpl w:val="AD16971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15:restartNumberingAfterBreak="0">
    <w:nsid w:val="56B46D95"/>
    <w:multiLevelType w:val="hybridMultilevel"/>
    <w:tmpl w:val="9B14D322"/>
    <w:lvl w:ilvl="0" w:tplc="8BD269C8">
      <w:start w:val="1"/>
      <w:numFmt w:val="decimal"/>
      <w:lvlText w:val="%1)"/>
      <w:lvlJc w:val="left"/>
      <w:pPr>
        <w:ind w:left="420" w:hanging="420"/>
      </w:pPr>
    </w:lvl>
    <w:lvl w:ilvl="1" w:tplc="512A48BA">
      <w:start w:val="1"/>
      <w:numFmt w:val="decimal"/>
      <w:lvlText w:val="%2."/>
      <w:lvlJc w:val="left"/>
      <w:pPr>
        <w:ind w:left="780" w:hanging="360"/>
      </w:pPr>
    </w:lvl>
    <w:lvl w:ilvl="2" w:tplc="19FE9848">
      <w:start w:val="1"/>
      <w:numFmt w:val="decimal"/>
      <w:lvlText w:val="%3）"/>
      <w:lvlJc w:val="left"/>
      <w:pPr>
        <w:ind w:left="1245" w:hanging="405"/>
      </w:pPr>
      <w:rPr>
        <w:color w:val="auto"/>
      </w:r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4" w15:restartNumberingAfterBreak="0">
    <w:nsid w:val="594857F6"/>
    <w:multiLevelType w:val="hybridMultilevel"/>
    <w:tmpl w:val="BAC22D74"/>
    <w:lvl w:ilvl="0" w:tplc="0E1466AA">
      <w:start w:val="1"/>
      <w:numFmt w:val="decimal"/>
      <w:lvlText w:val="10.3.%1"/>
      <w:lvlJc w:val="left"/>
      <w:pPr>
        <w:ind w:left="420" w:hanging="420"/>
      </w:pPr>
      <w:rPr>
        <w:rFonts w:ascii="Arial" w:hAnsi="Arial" w:cs="Arial"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5" w15:restartNumberingAfterBreak="0">
    <w:nsid w:val="5A6175B9"/>
    <w:multiLevelType w:val="hybridMultilevel"/>
    <w:tmpl w:val="1E16B8EC"/>
    <w:lvl w:ilvl="0" w:tplc="BE927E82">
      <w:numFmt w:val="bullet"/>
      <w:lvlText w:val="・"/>
      <w:lvlJc w:val="left"/>
      <w:pPr>
        <w:ind w:left="420" w:hanging="42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5AA54728"/>
    <w:multiLevelType w:val="hybridMultilevel"/>
    <w:tmpl w:val="005899A8"/>
    <w:lvl w:ilvl="0" w:tplc="A5DC58FE">
      <w:start w:val="1"/>
      <w:numFmt w:val="bullet"/>
      <w:lvlText w:val=""/>
      <w:lvlJc w:val="left"/>
      <w:pPr>
        <w:ind w:left="420" w:hanging="420"/>
      </w:pPr>
      <w:rPr>
        <w:rFonts w:ascii="Wingdings" w:hAnsi="Wingdings" w:hint="default"/>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7" w15:restartNumberingAfterBreak="0">
    <w:nsid w:val="5B267D93"/>
    <w:multiLevelType w:val="hybridMultilevel"/>
    <w:tmpl w:val="7FC8AEBC"/>
    <w:lvl w:ilvl="0" w:tplc="BE927E82">
      <w:numFmt w:val="bullet"/>
      <w:lvlText w:val="・"/>
      <w:lvlJc w:val="left"/>
      <w:pPr>
        <w:ind w:left="420" w:hanging="42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15:restartNumberingAfterBreak="0">
    <w:nsid w:val="5B32629B"/>
    <w:multiLevelType w:val="hybridMultilevel"/>
    <w:tmpl w:val="27D445F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5C404E6E"/>
    <w:multiLevelType w:val="multilevel"/>
    <w:tmpl w:val="60C859CC"/>
    <w:lvl w:ilvl="0">
      <w:start w:val="1"/>
      <w:numFmt w:val="decimal"/>
      <w:suff w:val="space"/>
      <w:lvlText w:val="%1."/>
      <w:lvlJc w:val="left"/>
      <w:pPr>
        <w:ind w:left="0" w:firstLine="0"/>
      </w:pPr>
      <w:rPr>
        <w:rFonts w:ascii="Arial" w:hAnsi="Arial" w:cs="Arial" w:hint="default"/>
        <w:b/>
        <w:bCs/>
        <w:i w:val="0"/>
        <w:iCs w:val="0"/>
        <w:strike w:val="0"/>
        <w:dstrike w:val="0"/>
        <w:sz w:val="24"/>
        <w:szCs w:val="24"/>
        <w:u w:val="none"/>
        <w:effect w:val="none"/>
      </w:rPr>
    </w:lvl>
    <w:lvl w:ilvl="1">
      <w:start w:val="1"/>
      <w:numFmt w:val="decimal"/>
      <w:suff w:val="space"/>
      <w:lvlText w:val="%1.%2"/>
      <w:lvlJc w:val="left"/>
      <w:pPr>
        <w:ind w:left="993" w:firstLine="0"/>
      </w:pPr>
      <w:rPr>
        <w:rFonts w:ascii="Arial" w:hAnsi="Arial" w:cs="Arial" w:hint="default"/>
        <w:b w:val="0"/>
        <w:bCs w:val="0"/>
        <w:i w:val="0"/>
        <w:iCs w:val="0"/>
        <w:caps w:val="0"/>
        <w:smallCaps w:val="0"/>
        <w:strike w:val="0"/>
        <w:dstrike w:val="0"/>
        <w:noProof w:val="0"/>
        <w:vanish w:val="0"/>
        <w:webHidden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142" w:firstLine="0"/>
      </w:pPr>
      <w:rPr>
        <w:b w:val="0"/>
        <w:bCs w:val="0"/>
        <w:i w:val="0"/>
        <w:iCs w:val="0"/>
        <w:caps w:val="0"/>
        <w:smallCaps w:val="0"/>
        <w:strike w:val="0"/>
        <w:dstrike w:val="0"/>
        <w:noProof w:val="0"/>
        <w:vanish w:val="0"/>
        <w:webHidden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454"/>
      </w:pPr>
      <w:rPr>
        <w:rFonts w:ascii="Arial" w:eastAsia="ＭＳ Ｐゴシック" w:hAnsi="Arial" w:cs="Arial" w:hint="default"/>
        <w:b w:val="0"/>
        <w:i w:val="0"/>
        <w:sz w:val="21"/>
        <w:szCs w:val="21"/>
      </w:rPr>
    </w:lvl>
    <w:lvl w:ilvl="4">
      <w:start w:val="1"/>
      <w:numFmt w:val="decimal"/>
      <w:lvlText w:val="(%5)"/>
      <w:lvlJc w:val="left"/>
      <w:pPr>
        <w:ind w:left="0" w:firstLine="567"/>
      </w:pPr>
      <w:rPr>
        <w:rFonts w:ascii="Times New Roman" w:eastAsia="ＭＳ 明朝" w:hAnsi="Times New Roman" w:cs="Times New Roman" w:hint="default"/>
        <w:b w:val="0"/>
        <w:i w:val="0"/>
        <w:sz w:val="21"/>
        <w:szCs w:val="21"/>
      </w:rPr>
    </w:lvl>
    <w:lvl w:ilvl="5">
      <w:start w:val="1"/>
      <w:numFmt w:val="decimal"/>
      <w:suff w:val="space"/>
      <w:lvlText w:val="%6)"/>
      <w:lvlJc w:val="left"/>
      <w:pPr>
        <w:ind w:left="0" w:firstLine="0"/>
      </w:pPr>
      <w:rPr>
        <w:rFonts w:ascii="Times New Roman" w:eastAsia="ＭＳ 明朝" w:hAnsi="Times New Roman" w:cs="Arial" w:hint="default"/>
        <w:b w:val="0"/>
        <w:i w:val="0"/>
        <w:sz w:val="18"/>
        <w:szCs w:val="18"/>
      </w:rPr>
    </w:lvl>
    <w:lvl w:ilvl="6">
      <w:numFmt w:val="none"/>
      <w:suff w:val="space"/>
      <w:lvlText w:val=""/>
      <w:lvlJc w:val="left"/>
      <w:pPr>
        <w:ind w:left="0" w:firstLine="0"/>
      </w:pPr>
      <w:rPr>
        <w:rFonts w:ascii="Arial" w:hAnsi="Arial" w:cs="Arial"/>
        <w:b w:val="0"/>
        <w:i w:val="0"/>
      </w:rPr>
    </w:lvl>
    <w:lvl w:ilvl="7">
      <w:numFmt w:val="none"/>
      <w:suff w:val="space"/>
      <w:lvlText w:val=""/>
      <w:lvlJc w:val="left"/>
      <w:pPr>
        <w:ind w:left="0" w:firstLine="0"/>
      </w:pPr>
      <w:rPr>
        <w:rFonts w:ascii="Arial" w:hAnsi="Arial" w:cs="Arial"/>
        <w:b w:val="0"/>
        <w:i w:val="0"/>
      </w:rPr>
    </w:lvl>
    <w:lvl w:ilvl="8">
      <w:numFmt w:val="none"/>
      <w:suff w:val="space"/>
      <w:lvlText w:val=""/>
      <w:lvlJc w:val="left"/>
      <w:pPr>
        <w:ind w:left="0" w:firstLine="0"/>
      </w:pPr>
      <w:rPr>
        <w:rFonts w:ascii="Arial" w:hAnsi="Arial" w:cs="Arial"/>
        <w:b w:val="0"/>
        <w:i w:val="0"/>
      </w:rPr>
    </w:lvl>
  </w:abstractNum>
  <w:abstractNum w:abstractNumId="60" w15:restartNumberingAfterBreak="0">
    <w:nsid w:val="5C5034C8"/>
    <w:multiLevelType w:val="hybridMultilevel"/>
    <w:tmpl w:val="1B8E9EB6"/>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1" w15:restartNumberingAfterBreak="0">
    <w:nsid w:val="5CC257F8"/>
    <w:multiLevelType w:val="hybridMultilevel"/>
    <w:tmpl w:val="3D820184"/>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2" w15:restartNumberingAfterBreak="0">
    <w:nsid w:val="60E56C26"/>
    <w:multiLevelType w:val="hybridMultilevel"/>
    <w:tmpl w:val="60BC6180"/>
    <w:lvl w:ilvl="0" w:tplc="BE927E82">
      <w:numFmt w:val="bullet"/>
      <w:lvlText w:val="・"/>
      <w:lvlJc w:val="left"/>
      <w:pPr>
        <w:ind w:left="420" w:hanging="42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3" w15:restartNumberingAfterBreak="0">
    <w:nsid w:val="61136DC2"/>
    <w:multiLevelType w:val="hybridMultilevel"/>
    <w:tmpl w:val="18CA804C"/>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6250743F"/>
    <w:multiLevelType w:val="hybridMultilevel"/>
    <w:tmpl w:val="ABD6A478"/>
    <w:lvl w:ilvl="0" w:tplc="BE927E82">
      <w:numFmt w:val="bullet"/>
      <w:lvlText w:val="・"/>
      <w:lvlJc w:val="left"/>
      <w:pPr>
        <w:ind w:left="420" w:hanging="42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67422E50"/>
    <w:multiLevelType w:val="hybridMultilevel"/>
    <w:tmpl w:val="BF56FEA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68374BB4"/>
    <w:multiLevelType w:val="hybridMultilevel"/>
    <w:tmpl w:val="DD243A0E"/>
    <w:lvl w:ilvl="0" w:tplc="1A407C1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69703988"/>
    <w:multiLevelType w:val="hybridMultilevel"/>
    <w:tmpl w:val="C26C613E"/>
    <w:lvl w:ilvl="0" w:tplc="157458D8">
      <w:start w:val="1"/>
      <w:numFmt w:val="bullet"/>
      <w:lvlText w:val=""/>
      <w:lvlJc w:val="left"/>
      <w:pPr>
        <w:ind w:left="420" w:hanging="420"/>
      </w:pPr>
      <w:rPr>
        <w:rFonts w:ascii="Wingdings" w:hAnsi="Wingdings" w:hint="default"/>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8" w15:restartNumberingAfterBreak="0">
    <w:nsid w:val="6B335289"/>
    <w:multiLevelType w:val="hybridMultilevel"/>
    <w:tmpl w:val="C1AEEA0E"/>
    <w:lvl w:ilvl="0" w:tplc="A780895C">
      <w:start w:val="1"/>
      <w:numFmt w:val="bullet"/>
      <w:lvlText w:val=""/>
      <w:lvlJc w:val="left"/>
      <w:pPr>
        <w:ind w:left="420" w:hanging="420"/>
      </w:pPr>
      <w:rPr>
        <w:rFonts w:ascii="Wingdings" w:hAnsi="Wingdings" w:hint="default"/>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6B63021B"/>
    <w:multiLevelType w:val="hybridMultilevel"/>
    <w:tmpl w:val="086C8B3A"/>
    <w:lvl w:ilvl="0" w:tplc="D0B6895C">
      <w:start w:val="1"/>
      <w:numFmt w:val="bullet"/>
      <w:lvlText w:val=""/>
      <w:lvlJc w:val="left"/>
      <w:pPr>
        <w:ind w:left="420" w:hanging="420"/>
      </w:pPr>
      <w:rPr>
        <w:rFonts w:ascii="Wingdings" w:hAnsi="Wingdings" w:hint="default"/>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0" w15:restartNumberingAfterBreak="0">
    <w:nsid w:val="6D843A39"/>
    <w:multiLevelType w:val="hybridMultilevel"/>
    <w:tmpl w:val="D8A84246"/>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1" w15:restartNumberingAfterBreak="0">
    <w:nsid w:val="70CD276F"/>
    <w:multiLevelType w:val="hybridMultilevel"/>
    <w:tmpl w:val="037870C8"/>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2" w15:restartNumberingAfterBreak="0">
    <w:nsid w:val="75BA2351"/>
    <w:multiLevelType w:val="hybridMultilevel"/>
    <w:tmpl w:val="DE34F112"/>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3" w15:restartNumberingAfterBreak="0">
    <w:nsid w:val="75BF7A84"/>
    <w:multiLevelType w:val="hybridMultilevel"/>
    <w:tmpl w:val="FCA6FDD8"/>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7B20453C"/>
    <w:multiLevelType w:val="hybridMultilevel"/>
    <w:tmpl w:val="C7B02E96"/>
    <w:lvl w:ilvl="0" w:tplc="BE927E82">
      <w:numFmt w:val="bullet"/>
      <w:lvlText w:val="・"/>
      <w:lvlJc w:val="left"/>
      <w:pPr>
        <w:ind w:left="420" w:hanging="42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5" w15:restartNumberingAfterBreak="0">
    <w:nsid w:val="7B356FC0"/>
    <w:multiLevelType w:val="hybridMultilevel"/>
    <w:tmpl w:val="C4B875C8"/>
    <w:lvl w:ilvl="0" w:tplc="5D421250">
      <w:start w:val="1"/>
      <w:numFmt w:val="decimal"/>
      <w:lvlText w:val="8.2.%1"/>
      <w:lvlJc w:val="left"/>
      <w:pPr>
        <w:ind w:left="420" w:hanging="420"/>
      </w:pPr>
      <w:rPr>
        <w:rFonts w:ascii="Arial" w:hAnsi="Arial" w:cs="Arial" w:hint="default"/>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6" w15:restartNumberingAfterBreak="0">
    <w:nsid w:val="7B733D81"/>
    <w:multiLevelType w:val="hybridMultilevel"/>
    <w:tmpl w:val="78C81F6C"/>
    <w:lvl w:ilvl="0" w:tplc="BE927E82">
      <w:numFmt w:val="bullet"/>
      <w:lvlText w:val="・"/>
      <w:lvlJc w:val="left"/>
      <w:pPr>
        <w:ind w:left="420" w:hanging="42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7" w15:restartNumberingAfterBreak="0">
    <w:nsid w:val="7B8C073A"/>
    <w:multiLevelType w:val="hybridMultilevel"/>
    <w:tmpl w:val="FE862718"/>
    <w:lvl w:ilvl="0" w:tplc="BE927E82">
      <w:numFmt w:val="bullet"/>
      <w:lvlText w:val="・"/>
      <w:lvlJc w:val="left"/>
      <w:pPr>
        <w:ind w:left="420" w:hanging="42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8" w15:restartNumberingAfterBreak="0">
    <w:nsid w:val="7C175C22"/>
    <w:multiLevelType w:val="hybridMultilevel"/>
    <w:tmpl w:val="7E18D6FE"/>
    <w:lvl w:ilvl="0" w:tplc="A5DC58F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9" w15:restartNumberingAfterBreak="0">
    <w:nsid w:val="7F3D158F"/>
    <w:multiLevelType w:val="hybridMultilevel"/>
    <w:tmpl w:val="94783EE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18523211">
    <w:abstractNumId w:val="38"/>
  </w:num>
  <w:num w:numId="2" w16cid:durableId="65225306">
    <w:abstractNumId w:val="74"/>
  </w:num>
  <w:num w:numId="3" w16cid:durableId="746535802">
    <w:abstractNumId w:val="57"/>
  </w:num>
  <w:num w:numId="4" w16cid:durableId="626938423">
    <w:abstractNumId w:val="9"/>
  </w:num>
  <w:num w:numId="5" w16cid:durableId="1542085983">
    <w:abstractNumId w:val="33"/>
  </w:num>
  <w:num w:numId="6" w16cid:durableId="1971395648">
    <w:abstractNumId w:val="40"/>
  </w:num>
  <w:num w:numId="7" w16cid:durableId="2145923824">
    <w:abstractNumId w:val="77"/>
  </w:num>
  <w:num w:numId="8" w16cid:durableId="648096031">
    <w:abstractNumId w:val="18"/>
  </w:num>
  <w:num w:numId="9" w16cid:durableId="179585678">
    <w:abstractNumId w:val="48"/>
  </w:num>
  <w:num w:numId="10" w16cid:durableId="1930119506">
    <w:abstractNumId w:val="46"/>
  </w:num>
  <w:num w:numId="11" w16cid:durableId="1761680863">
    <w:abstractNumId w:val="10"/>
  </w:num>
  <w:num w:numId="12" w16cid:durableId="797453622">
    <w:abstractNumId w:val="43"/>
  </w:num>
  <w:num w:numId="13" w16cid:durableId="317923474">
    <w:abstractNumId w:val="50"/>
  </w:num>
  <w:num w:numId="14" w16cid:durableId="1090469157">
    <w:abstractNumId w:val="19"/>
  </w:num>
  <w:num w:numId="15" w16cid:durableId="1972788124">
    <w:abstractNumId w:val="66"/>
  </w:num>
  <w:num w:numId="16" w16cid:durableId="1681546209">
    <w:abstractNumId w:val="64"/>
  </w:num>
  <w:num w:numId="17" w16cid:durableId="1413316509">
    <w:abstractNumId w:val="12"/>
  </w:num>
  <w:num w:numId="18" w16cid:durableId="245648910">
    <w:abstractNumId w:val="13"/>
  </w:num>
  <w:num w:numId="19" w16cid:durableId="870459470">
    <w:abstractNumId w:val="15"/>
  </w:num>
  <w:num w:numId="20" w16cid:durableId="1802961321">
    <w:abstractNumId w:val="47"/>
  </w:num>
  <w:num w:numId="21" w16cid:durableId="1727413698">
    <w:abstractNumId w:val="52"/>
  </w:num>
  <w:num w:numId="22" w16cid:durableId="1593010757">
    <w:abstractNumId w:val="36"/>
  </w:num>
  <w:num w:numId="23" w16cid:durableId="1382828238">
    <w:abstractNumId w:val="55"/>
  </w:num>
  <w:num w:numId="24" w16cid:durableId="1924218669">
    <w:abstractNumId w:val="39"/>
  </w:num>
  <w:num w:numId="25" w16cid:durableId="1498618466">
    <w:abstractNumId w:val="17"/>
  </w:num>
  <w:num w:numId="26" w16cid:durableId="243347335">
    <w:abstractNumId w:val="22"/>
  </w:num>
  <w:num w:numId="27" w16cid:durableId="1293055679">
    <w:abstractNumId w:val="35"/>
  </w:num>
  <w:num w:numId="28" w16cid:durableId="1648630332">
    <w:abstractNumId w:val="62"/>
  </w:num>
  <w:num w:numId="29" w16cid:durableId="1385643263">
    <w:abstractNumId w:val="76"/>
  </w:num>
  <w:num w:numId="30" w16cid:durableId="961879925">
    <w:abstractNumId w:val="58"/>
  </w:num>
  <w:num w:numId="31" w16cid:durableId="1889218129">
    <w:abstractNumId w:val="65"/>
  </w:num>
  <w:num w:numId="32" w16cid:durableId="437717432">
    <w:abstractNumId w:val="31"/>
  </w:num>
  <w:num w:numId="33" w16cid:durableId="2130512344">
    <w:abstractNumId w:val="24"/>
  </w:num>
  <w:num w:numId="34" w16cid:durableId="111174288">
    <w:abstractNumId w:val="38"/>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83403013">
    <w:abstractNumId w:val="4"/>
  </w:num>
  <w:num w:numId="36" w16cid:durableId="2694364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6602397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6858706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262604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0669778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1" w16cid:durableId="7641096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655843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1836177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2129169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02982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6352527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14539835">
    <w:abstractNumId w:val="21"/>
  </w:num>
  <w:num w:numId="48" w16cid:durableId="947617535">
    <w:abstractNumId w:val="56"/>
  </w:num>
  <w:num w:numId="49" w16cid:durableId="1490944771">
    <w:abstractNumId w:val="34"/>
  </w:num>
  <w:num w:numId="50" w16cid:durableId="87847370">
    <w:abstractNumId w:val="32"/>
  </w:num>
  <w:num w:numId="51" w16cid:durableId="910844902">
    <w:abstractNumId w:val="9"/>
  </w:num>
  <w:num w:numId="52" w16cid:durableId="1398357705">
    <w:abstractNumId w:val="71"/>
  </w:num>
  <w:num w:numId="53" w16cid:durableId="1664621194">
    <w:abstractNumId w:val="78"/>
  </w:num>
  <w:num w:numId="54" w16cid:durableId="207685873">
    <w:abstractNumId w:val="14"/>
  </w:num>
  <w:num w:numId="55" w16cid:durableId="2080706700">
    <w:abstractNumId w:val="0"/>
  </w:num>
  <w:num w:numId="56" w16cid:durableId="1814562456">
    <w:abstractNumId w:val="68"/>
  </w:num>
  <w:num w:numId="57" w16cid:durableId="1597862931">
    <w:abstractNumId w:val="2"/>
  </w:num>
  <w:num w:numId="58" w16cid:durableId="247888415">
    <w:abstractNumId w:val="6"/>
  </w:num>
  <w:num w:numId="59" w16cid:durableId="1813253112">
    <w:abstractNumId w:val="70"/>
  </w:num>
  <w:num w:numId="60" w16cid:durableId="419110400">
    <w:abstractNumId w:val="69"/>
  </w:num>
  <w:num w:numId="61" w16cid:durableId="1605722999">
    <w:abstractNumId w:val="51"/>
  </w:num>
  <w:num w:numId="62" w16cid:durableId="532614787">
    <w:abstractNumId w:val="11"/>
  </w:num>
  <w:num w:numId="63" w16cid:durableId="218134319">
    <w:abstractNumId w:val="60"/>
  </w:num>
  <w:num w:numId="64" w16cid:durableId="1086028491">
    <w:abstractNumId w:val="42"/>
  </w:num>
  <w:num w:numId="65" w16cid:durableId="1293946089">
    <w:abstractNumId w:val="72"/>
  </w:num>
  <w:num w:numId="66" w16cid:durableId="1593313985">
    <w:abstractNumId w:val="25"/>
  </w:num>
  <w:num w:numId="67" w16cid:durableId="1273434620">
    <w:abstractNumId w:val="16"/>
  </w:num>
  <w:num w:numId="68" w16cid:durableId="347871585">
    <w:abstractNumId w:val="61"/>
  </w:num>
  <w:num w:numId="69" w16cid:durableId="1537308008">
    <w:abstractNumId w:val="30"/>
  </w:num>
  <w:num w:numId="70" w16cid:durableId="953945946">
    <w:abstractNumId w:val="7"/>
  </w:num>
  <w:num w:numId="71" w16cid:durableId="1352681878">
    <w:abstractNumId w:val="73"/>
  </w:num>
  <w:num w:numId="72" w16cid:durableId="1606647304">
    <w:abstractNumId w:val="20"/>
  </w:num>
  <w:num w:numId="73" w16cid:durableId="246766432">
    <w:abstractNumId w:val="5"/>
  </w:num>
  <w:num w:numId="74" w16cid:durableId="970863133">
    <w:abstractNumId w:val="41"/>
  </w:num>
  <w:num w:numId="75" w16cid:durableId="1904487813">
    <w:abstractNumId w:val="63"/>
  </w:num>
  <w:num w:numId="76" w16cid:durableId="941307331">
    <w:abstractNumId w:val="3"/>
  </w:num>
  <w:num w:numId="77" w16cid:durableId="796921564">
    <w:abstractNumId w:val="67"/>
  </w:num>
  <w:num w:numId="78" w16cid:durableId="1282496583">
    <w:abstractNumId w:val="27"/>
  </w:num>
  <w:num w:numId="79" w16cid:durableId="2121877396">
    <w:abstractNumId w:val="1"/>
  </w:num>
  <w:num w:numId="80" w16cid:durableId="1407846798">
    <w:abstractNumId w:val="49"/>
  </w:num>
  <w:num w:numId="81" w16cid:durableId="2085105778">
    <w:abstractNumId w:val="8"/>
  </w:num>
  <w:num w:numId="82" w16cid:durableId="1775709387">
    <w:abstractNumId w:val="79"/>
  </w:num>
  <w:num w:numId="83" w16cid:durableId="165749445">
    <w:abstractNumId w:val="26"/>
  </w:num>
  <w:numIdMacAtCleanup w:val="8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巌 杉谷">
    <w15:presenceInfo w15:providerId="Windows Live" w15:userId="ae933dceb3de4f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bordersDoNotSurroundHeader/>
  <w:bordersDoNotSurroundFooter/>
  <w:proofState w:spelling="clean" w:grammar="dirty"/>
  <w:trackRevisions/>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5D7"/>
    <w:rsid w:val="00000A42"/>
    <w:rsid w:val="00002BD1"/>
    <w:rsid w:val="00004305"/>
    <w:rsid w:val="000046D3"/>
    <w:rsid w:val="00005582"/>
    <w:rsid w:val="00005A55"/>
    <w:rsid w:val="00015E66"/>
    <w:rsid w:val="00016063"/>
    <w:rsid w:val="0001625C"/>
    <w:rsid w:val="0001756A"/>
    <w:rsid w:val="00017A85"/>
    <w:rsid w:val="00020767"/>
    <w:rsid w:val="000212F5"/>
    <w:rsid w:val="00022D8A"/>
    <w:rsid w:val="00022EEE"/>
    <w:rsid w:val="00022FB3"/>
    <w:rsid w:val="000363FA"/>
    <w:rsid w:val="00036D73"/>
    <w:rsid w:val="000411A2"/>
    <w:rsid w:val="00043561"/>
    <w:rsid w:val="0004785E"/>
    <w:rsid w:val="00062E71"/>
    <w:rsid w:val="0007138A"/>
    <w:rsid w:val="000818F1"/>
    <w:rsid w:val="000836D5"/>
    <w:rsid w:val="00086B51"/>
    <w:rsid w:val="00095F93"/>
    <w:rsid w:val="00096353"/>
    <w:rsid w:val="000A0E92"/>
    <w:rsid w:val="000A57FE"/>
    <w:rsid w:val="000A76E2"/>
    <w:rsid w:val="000B03A5"/>
    <w:rsid w:val="000C4CF9"/>
    <w:rsid w:val="000C52A4"/>
    <w:rsid w:val="000C5F23"/>
    <w:rsid w:val="000C6436"/>
    <w:rsid w:val="000C712A"/>
    <w:rsid w:val="000C7694"/>
    <w:rsid w:val="000D423A"/>
    <w:rsid w:val="000E5823"/>
    <w:rsid w:val="000E7F47"/>
    <w:rsid w:val="000F08D5"/>
    <w:rsid w:val="000F7230"/>
    <w:rsid w:val="000F7E93"/>
    <w:rsid w:val="00107BC9"/>
    <w:rsid w:val="00110362"/>
    <w:rsid w:val="001176E7"/>
    <w:rsid w:val="00117E3C"/>
    <w:rsid w:val="00126338"/>
    <w:rsid w:val="00132285"/>
    <w:rsid w:val="00132950"/>
    <w:rsid w:val="00151362"/>
    <w:rsid w:val="00156433"/>
    <w:rsid w:val="00163AAD"/>
    <w:rsid w:val="0016538C"/>
    <w:rsid w:val="00171DA8"/>
    <w:rsid w:val="00172585"/>
    <w:rsid w:val="001733B6"/>
    <w:rsid w:val="00175687"/>
    <w:rsid w:val="001842DE"/>
    <w:rsid w:val="0018765A"/>
    <w:rsid w:val="0019375D"/>
    <w:rsid w:val="00195EBD"/>
    <w:rsid w:val="001A60FF"/>
    <w:rsid w:val="001A702F"/>
    <w:rsid w:val="001B0083"/>
    <w:rsid w:val="001B124F"/>
    <w:rsid w:val="001B1923"/>
    <w:rsid w:val="001B3045"/>
    <w:rsid w:val="001C45D2"/>
    <w:rsid w:val="001C5E77"/>
    <w:rsid w:val="001D02ED"/>
    <w:rsid w:val="001D1D6A"/>
    <w:rsid w:val="001D2431"/>
    <w:rsid w:val="001D52B4"/>
    <w:rsid w:val="001D57BC"/>
    <w:rsid w:val="001E2097"/>
    <w:rsid w:val="001F2369"/>
    <w:rsid w:val="001F3608"/>
    <w:rsid w:val="001F3ED5"/>
    <w:rsid w:val="002076E1"/>
    <w:rsid w:val="00222A86"/>
    <w:rsid w:val="00224575"/>
    <w:rsid w:val="00224AE4"/>
    <w:rsid w:val="00224C61"/>
    <w:rsid w:val="00224CE1"/>
    <w:rsid w:val="002261C6"/>
    <w:rsid w:val="002264AB"/>
    <w:rsid w:val="00234CC3"/>
    <w:rsid w:val="0024176C"/>
    <w:rsid w:val="00244D1F"/>
    <w:rsid w:val="00252B8D"/>
    <w:rsid w:val="00254AC5"/>
    <w:rsid w:val="00255D5D"/>
    <w:rsid w:val="00260E13"/>
    <w:rsid w:val="002622BD"/>
    <w:rsid w:val="0027105B"/>
    <w:rsid w:val="002723EE"/>
    <w:rsid w:val="00272F9A"/>
    <w:rsid w:val="0027597F"/>
    <w:rsid w:val="002834C2"/>
    <w:rsid w:val="00296ADA"/>
    <w:rsid w:val="00297C34"/>
    <w:rsid w:val="002A0EED"/>
    <w:rsid w:val="002A2D7C"/>
    <w:rsid w:val="002A2DD3"/>
    <w:rsid w:val="002A55C2"/>
    <w:rsid w:val="002B0CFC"/>
    <w:rsid w:val="002B40C3"/>
    <w:rsid w:val="002B667B"/>
    <w:rsid w:val="002C2632"/>
    <w:rsid w:val="002D249D"/>
    <w:rsid w:val="002D3242"/>
    <w:rsid w:val="002E4719"/>
    <w:rsid w:val="002E4A56"/>
    <w:rsid w:val="002E55FF"/>
    <w:rsid w:val="002E7564"/>
    <w:rsid w:val="002F4C91"/>
    <w:rsid w:val="002F6209"/>
    <w:rsid w:val="00301A6D"/>
    <w:rsid w:val="00304D17"/>
    <w:rsid w:val="00305B5D"/>
    <w:rsid w:val="003063D9"/>
    <w:rsid w:val="003109B6"/>
    <w:rsid w:val="003118A5"/>
    <w:rsid w:val="00316AFA"/>
    <w:rsid w:val="00332BC8"/>
    <w:rsid w:val="003338BF"/>
    <w:rsid w:val="00335756"/>
    <w:rsid w:val="00346A17"/>
    <w:rsid w:val="00351ACF"/>
    <w:rsid w:val="003549BD"/>
    <w:rsid w:val="00354B25"/>
    <w:rsid w:val="0035584E"/>
    <w:rsid w:val="0035595E"/>
    <w:rsid w:val="00356AE6"/>
    <w:rsid w:val="00363104"/>
    <w:rsid w:val="00365435"/>
    <w:rsid w:val="00365DAA"/>
    <w:rsid w:val="00365DF7"/>
    <w:rsid w:val="00376D52"/>
    <w:rsid w:val="00376F2E"/>
    <w:rsid w:val="003773B6"/>
    <w:rsid w:val="00380BAC"/>
    <w:rsid w:val="0038153F"/>
    <w:rsid w:val="00392DF7"/>
    <w:rsid w:val="00392F3F"/>
    <w:rsid w:val="003958B8"/>
    <w:rsid w:val="00396619"/>
    <w:rsid w:val="003A22AB"/>
    <w:rsid w:val="003A34DB"/>
    <w:rsid w:val="003A6AAF"/>
    <w:rsid w:val="003B46C9"/>
    <w:rsid w:val="003B4793"/>
    <w:rsid w:val="003C07E3"/>
    <w:rsid w:val="003C5317"/>
    <w:rsid w:val="003C746F"/>
    <w:rsid w:val="003D05C0"/>
    <w:rsid w:val="003D13CB"/>
    <w:rsid w:val="003D2E61"/>
    <w:rsid w:val="003D6E2E"/>
    <w:rsid w:val="003E096F"/>
    <w:rsid w:val="003F412F"/>
    <w:rsid w:val="003F5830"/>
    <w:rsid w:val="003F76B5"/>
    <w:rsid w:val="003F7A8A"/>
    <w:rsid w:val="00403192"/>
    <w:rsid w:val="004048EA"/>
    <w:rsid w:val="00404F45"/>
    <w:rsid w:val="00410312"/>
    <w:rsid w:val="00410E76"/>
    <w:rsid w:val="0041394C"/>
    <w:rsid w:val="004140BD"/>
    <w:rsid w:val="00414437"/>
    <w:rsid w:val="00416E4B"/>
    <w:rsid w:val="00417BC2"/>
    <w:rsid w:val="00431369"/>
    <w:rsid w:val="004349E3"/>
    <w:rsid w:val="00436779"/>
    <w:rsid w:val="00441B8F"/>
    <w:rsid w:val="00442C64"/>
    <w:rsid w:val="004432E3"/>
    <w:rsid w:val="004452BA"/>
    <w:rsid w:val="00445A00"/>
    <w:rsid w:val="00446E0B"/>
    <w:rsid w:val="00447054"/>
    <w:rsid w:val="0045496C"/>
    <w:rsid w:val="00463570"/>
    <w:rsid w:val="0046614E"/>
    <w:rsid w:val="00477275"/>
    <w:rsid w:val="0048042C"/>
    <w:rsid w:val="00480C08"/>
    <w:rsid w:val="004834BD"/>
    <w:rsid w:val="004843AE"/>
    <w:rsid w:val="004851A0"/>
    <w:rsid w:val="004932AE"/>
    <w:rsid w:val="00493C44"/>
    <w:rsid w:val="004941A7"/>
    <w:rsid w:val="00494946"/>
    <w:rsid w:val="0049612C"/>
    <w:rsid w:val="00496CF3"/>
    <w:rsid w:val="0049722A"/>
    <w:rsid w:val="004978CC"/>
    <w:rsid w:val="004A137A"/>
    <w:rsid w:val="004A2B11"/>
    <w:rsid w:val="004A34FC"/>
    <w:rsid w:val="004B123A"/>
    <w:rsid w:val="004B29E2"/>
    <w:rsid w:val="004B4E9F"/>
    <w:rsid w:val="004C2B5B"/>
    <w:rsid w:val="004C7542"/>
    <w:rsid w:val="004D65B8"/>
    <w:rsid w:val="004E0E94"/>
    <w:rsid w:val="004F1388"/>
    <w:rsid w:val="004F2056"/>
    <w:rsid w:val="00504E6C"/>
    <w:rsid w:val="0050766B"/>
    <w:rsid w:val="0051137C"/>
    <w:rsid w:val="00512E0D"/>
    <w:rsid w:val="00516E99"/>
    <w:rsid w:val="00521245"/>
    <w:rsid w:val="0052477C"/>
    <w:rsid w:val="0053050A"/>
    <w:rsid w:val="00531BFB"/>
    <w:rsid w:val="00545462"/>
    <w:rsid w:val="005473FA"/>
    <w:rsid w:val="005519CE"/>
    <w:rsid w:val="005545A8"/>
    <w:rsid w:val="005559A3"/>
    <w:rsid w:val="00562A3A"/>
    <w:rsid w:val="00563E31"/>
    <w:rsid w:val="00564931"/>
    <w:rsid w:val="00566914"/>
    <w:rsid w:val="0057053E"/>
    <w:rsid w:val="00572816"/>
    <w:rsid w:val="005743E6"/>
    <w:rsid w:val="00580797"/>
    <w:rsid w:val="00581EF2"/>
    <w:rsid w:val="005822FD"/>
    <w:rsid w:val="00583283"/>
    <w:rsid w:val="00590758"/>
    <w:rsid w:val="0059773C"/>
    <w:rsid w:val="005A17A5"/>
    <w:rsid w:val="005A281A"/>
    <w:rsid w:val="005A70F7"/>
    <w:rsid w:val="005B043D"/>
    <w:rsid w:val="005B2BC6"/>
    <w:rsid w:val="005B2C6E"/>
    <w:rsid w:val="005B356D"/>
    <w:rsid w:val="005B5139"/>
    <w:rsid w:val="005C0466"/>
    <w:rsid w:val="005C302C"/>
    <w:rsid w:val="005C5E04"/>
    <w:rsid w:val="005C6550"/>
    <w:rsid w:val="005E1425"/>
    <w:rsid w:val="005E20F7"/>
    <w:rsid w:val="005E2991"/>
    <w:rsid w:val="005E2B86"/>
    <w:rsid w:val="005E7205"/>
    <w:rsid w:val="005F4FD9"/>
    <w:rsid w:val="005F6CA6"/>
    <w:rsid w:val="0060108D"/>
    <w:rsid w:val="006039C5"/>
    <w:rsid w:val="006131D3"/>
    <w:rsid w:val="0061401E"/>
    <w:rsid w:val="006142A7"/>
    <w:rsid w:val="006172DA"/>
    <w:rsid w:val="00625BA8"/>
    <w:rsid w:val="00625EC2"/>
    <w:rsid w:val="00627105"/>
    <w:rsid w:val="00633F4B"/>
    <w:rsid w:val="00636909"/>
    <w:rsid w:val="006524C0"/>
    <w:rsid w:val="00654CC7"/>
    <w:rsid w:val="006556A5"/>
    <w:rsid w:val="006607F5"/>
    <w:rsid w:val="00662048"/>
    <w:rsid w:val="00664215"/>
    <w:rsid w:val="00665102"/>
    <w:rsid w:val="00667EC9"/>
    <w:rsid w:val="00671503"/>
    <w:rsid w:val="006724DC"/>
    <w:rsid w:val="006735EA"/>
    <w:rsid w:val="00677C09"/>
    <w:rsid w:val="00691098"/>
    <w:rsid w:val="00695CF4"/>
    <w:rsid w:val="006A06EA"/>
    <w:rsid w:val="006A1EE2"/>
    <w:rsid w:val="006A715F"/>
    <w:rsid w:val="006B20E9"/>
    <w:rsid w:val="006B4E41"/>
    <w:rsid w:val="006B700F"/>
    <w:rsid w:val="006C01DC"/>
    <w:rsid w:val="006C08AE"/>
    <w:rsid w:val="006C1577"/>
    <w:rsid w:val="006C262D"/>
    <w:rsid w:val="006D2CD0"/>
    <w:rsid w:val="006D7640"/>
    <w:rsid w:val="006E5A45"/>
    <w:rsid w:val="006E6829"/>
    <w:rsid w:val="006E70E7"/>
    <w:rsid w:val="006F061C"/>
    <w:rsid w:val="006F6278"/>
    <w:rsid w:val="006F7918"/>
    <w:rsid w:val="00700362"/>
    <w:rsid w:val="007037B4"/>
    <w:rsid w:val="00703EA6"/>
    <w:rsid w:val="00704774"/>
    <w:rsid w:val="0070659B"/>
    <w:rsid w:val="007074E1"/>
    <w:rsid w:val="0070775A"/>
    <w:rsid w:val="0071038B"/>
    <w:rsid w:val="00710564"/>
    <w:rsid w:val="007108BB"/>
    <w:rsid w:val="00710FD1"/>
    <w:rsid w:val="00712A6A"/>
    <w:rsid w:val="007148B3"/>
    <w:rsid w:val="00715640"/>
    <w:rsid w:val="00717410"/>
    <w:rsid w:val="007236EB"/>
    <w:rsid w:val="00726439"/>
    <w:rsid w:val="0073046A"/>
    <w:rsid w:val="00731731"/>
    <w:rsid w:val="007336B4"/>
    <w:rsid w:val="00735885"/>
    <w:rsid w:val="007400E5"/>
    <w:rsid w:val="00752822"/>
    <w:rsid w:val="00755053"/>
    <w:rsid w:val="007619E2"/>
    <w:rsid w:val="00762236"/>
    <w:rsid w:val="00775486"/>
    <w:rsid w:val="00784CAE"/>
    <w:rsid w:val="00785A1D"/>
    <w:rsid w:val="007928AF"/>
    <w:rsid w:val="00793228"/>
    <w:rsid w:val="0079631B"/>
    <w:rsid w:val="007A23C2"/>
    <w:rsid w:val="007A4BC5"/>
    <w:rsid w:val="007A7908"/>
    <w:rsid w:val="007B2CC5"/>
    <w:rsid w:val="007B7854"/>
    <w:rsid w:val="007B7ED9"/>
    <w:rsid w:val="007C3903"/>
    <w:rsid w:val="007D1E20"/>
    <w:rsid w:val="007D4FAF"/>
    <w:rsid w:val="007E4C1B"/>
    <w:rsid w:val="007E581D"/>
    <w:rsid w:val="007F255D"/>
    <w:rsid w:val="0080153E"/>
    <w:rsid w:val="008069D5"/>
    <w:rsid w:val="00812BFD"/>
    <w:rsid w:val="00822049"/>
    <w:rsid w:val="008222AF"/>
    <w:rsid w:val="008327CD"/>
    <w:rsid w:val="00833FA3"/>
    <w:rsid w:val="0083768A"/>
    <w:rsid w:val="008426DC"/>
    <w:rsid w:val="00842DFE"/>
    <w:rsid w:val="00844C60"/>
    <w:rsid w:val="00844FD6"/>
    <w:rsid w:val="00851C8E"/>
    <w:rsid w:val="00863C22"/>
    <w:rsid w:val="00865E68"/>
    <w:rsid w:val="00871057"/>
    <w:rsid w:val="00872392"/>
    <w:rsid w:val="0087305C"/>
    <w:rsid w:val="00885E9A"/>
    <w:rsid w:val="00891DDC"/>
    <w:rsid w:val="00893C59"/>
    <w:rsid w:val="00894194"/>
    <w:rsid w:val="00894C79"/>
    <w:rsid w:val="008A0349"/>
    <w:rsid w:val="008A6145"/>
    <w:rsid w:val="008C3AF9"/>
    <w:rsid w:val="008C7A91"/>
    <w:rsid w:val="008D47AD"/>
    <w:rsid w:val="008D6538"/>
    <w:rsid w:val="008F1493"/>
    <w:rsid w:val="008F36F8"/>
    <w:rsid w:val="008F7363"/>
    <w:rsid w:val="00904333"/>
    <w:rsid w:val="0090503A"/>
    <w:rsid w:val="0090789C"/>
    <w:rsid w:val="0091068B"/>
    <w:rsid w:val="00914F84"/>
    <w:rsid w:val="0091678B"/>
    <w:rsid w:val="0092189B"/>
    <w:rsid w:val="00921E59"/>
    <w:rsid w:val="00924DCA"/>
    <w:rsid w:val="00927A3E"/>
    <w:rsid w:val="009362A8"/>
    <w:rsid w:val="009363E6"/>
    <w:rsid w:val="00943067"/>
    <w:rsid w:val="00951012"/>
    <w:rsid w:val="0095147C"/>
    <w:rsid w:val="00955A6B"/>
    <w:rsid w:val="009563C0"/>
    <w:rsid w:val="0096571B"/>
    <w:rsid w:val="0097088E"/>
    <w:rsid w:val="00970FEA"/>
    <w:rsid w:val="00971138"/>
    <w:rsid w:val="009735C5"/>
    <w:rsid w:val="0097367A"/>
    <w:rsid w:val="009749CA"/>
    <w:rsid w:val="00974F76"/>
    <w:rsid w:val="00976275"/>
    <w:rsid w:val="00977E1F"/>
    <w:rsid w:val="00985BA6"/>
    <w:rsid w:val="00987262"/>
    <w:rsid w:val="0099037D"/>
    <w:rsid w:val="0099226D"/>
    <w:rsid w:val="009932AD"/>
    <w:rsid w:val="0099507A"/>
    <w:rsid w:val="00995CB3"/>
    <w:rsid w:val="009A032D"/>
    <w:rsid w:val="009A181D"/>
    <w:rsid w:val="009A1890"/>
    <w:rsid w:val="009A22EF"/>
    <w:rsid w:val="009A5981"/>
    <w:rsid w:val="009A6086"/>
    <w:rsid w:val="009B6EC8"/>
    <w:rsid w:val="009B7CE3"/>
    <w:rsid w:val="009C547B"/>
    <w:rsid w:val="009D0317"/>
    <w:rsid w:val="009D08CE"/>
    <w:rsid w:val="009D59E5"/>
    <w:rsid w:val="009E1332"/>
    <w:rsid w:val="009F2932"/>
    <w:rsid w:val="009F3E0D"/>
    <w:rsid w:val="009F7E2C"/>
    <w:rsid w:val="00A00738"/>
    <w:rsid w:val="00A00790"/>
    <w:rsid w:val="00A04E70"/>
    <w:rsid w:val="00A07CA7"/>
    <w:rsid w:val="00A110EA"/>
    <w:rsid w:val="00A125F7"/>
    <w:rsid w:val="00A12F1A"/>
    <w:rsid w:val="00A17711"/>
    <w:rsid w:val="00A20F4B"/>
    <w:rsid w:val="00A23444"/>
    <w:rsid w:val="00A26476"/>
    <w:rsid w:val="00A31922"/>
    <w:rsid w:val="00A326AA"/>
    <w:rsid w:val="00A370F1"/>
    <w:rsid w:val="00A377F9"/>
    <w:rsid w:val="00A37FA6"/>
    <w:rsid w:val="00A4130F"/>
    <w:rsid w:val="00A42CED"/>
    <w:rsid w:val="00A43535"/>
    <w:rsid w:val="00A4498F"/>
    <w:rsid w:val="00A51B10"/>
    <w:rsid w:val="00A52B28"/>
    <w:rsid w:val="00A53093"/>
    <w:rsid w:val="00A5408D"/>
    <w:rsid w:val="00A54B4D"/>
    <w:rsid w:val="00A57B66"/>
    <w:rsid w:val="00A60800"/>
    <w:rsid w:val="00A6249A"/>
    <w:rsid w:val="00A62C41"/>
    <w:rsid w:val="00A6381D"/>
    <w:rsid w:val="00A654DE"/>
    <w:rsid w:val="00A656F1"/>
    <w:rsid w:val="00A72CCB"/>
    <w:rsid w:val="00A763A7"/>
    <w:rsid w:val="00A800CF"/>
    <w:rsid w:val="00A825E4"/>
    <w:rsid w:val="00A87DA4"/>
    <w:rsid w:val="00A90A9A"/>
    <w:rsid w:val="00A92077"/>
    <w:rsid w:val="00A9371A"/>
    <w:rsid w:val="00AA21C3"/>
    <w:rsid w:val="00AB7CCA"/>
    <w:rsid w:val="00AC1490"/>
    <w:rsid w:val="00AC5F11"/>
    <w:rsid w:val="00AC7FB2"/>
    <w:rsid w:val="00AD048D"/>
    <w:rsid w:val="00AD5588"/>
    <w:rsid w:val="00AE1438"/>
    <w:rsid w:val="00AE5149"/>
    <w:rsid w:val="00AE55CB"/>
    <w:rsid w:val="00AE66DB"/>
    <w:rsid w:val="00AE687F"/>
    <w:rsid w:val="00AF0DAC"/>
    <w:rsid w:val="00AF46E5"/>
    <w:rsid w:val="00B01CB4"/>
    <w:rsid w:val="00B15CF3"/>
    <w:rsid w:val="00B1713F"/>
    <w:rsid w:val="00B22E44"/>
    <w:rsid w:val="00B234E8"/>
    <w:rsid w:val="00B24D7A"/>
    <w:rsid w:val="00B36040"/>
    <w:rsid w:val="00B426E8"/>
    <w:rsid w:val="00B46B2B"/>
    <w:rsid w:val="00B51821"/>
    <w:rsid w:val="00B55EA1"/>
    <w:rsid w:val="00B6087E"/>
    <w:rsid w:val="00B60B28"/>
    <w:rsid w:val="00B63B67"/>
    <w:rsid w:val="00B66127"/>
    <w:rsid w:val="00B67F0B"/>
    <w:rsid w:val="00B822D4"/>
    <w:rsid w:val="00B91CA2"/>
    <w:rsid w:val="00B96AC3"/>
    <w:rsid w:val="00BB0D5E"/>
    <w:rsid w:val="00BC1E21"/>
    <w:rsid w:val="00BC722B"/>
    <w:rsid w:val="00BD397F"/>
    <w:rsid w:val="00BD5310"/>
    <w:rsid w:val="00BE5877"/>
    <w:rsid w:val="00BE65D7"/>
    <w:rsid w:val="00BE7D23"/>
    <w:rsid w:val="00BF2A65"/>
    <w:rsid w:val="00BF441E"/>
    <w:rsid w:val="00C015BA"/>
    <w:rsid w:val="00C02275"/>
    <w:rsid w:val="00C11772"/>
    <w:rsid w:val="00C15188"/>
    <w:rsid w:val="00C15FC1"/>
    <w:rsid w:val="00C246A5"/>
    <w:rsid w:val="00C30399"/>
    <w:rsid w:val="00C30A19"/>
    <w:rsid w:val="00C34E08"/>
    <w:rsid w:val="00C43D8B"/>
    <w:rsid w:val="00C44A8B"/>
    <w:rsid w:val="00C44BAC"/>
    <w:rsid w:val="00C4716A"/>
    <w:rsid w:val="00C47263"/>
    <w:rsid w:val="00C52A34"/>
    <w:rsid w:val="00C54B0A"/>
    <w:rsid w:val="00C5581C"/>
    <w:rsid w:val="00C61DC7"/>
    <w:rsid w:val="00C64668"/>
    <w:rsid w:val="00C66F4C"/>
    <w:rsid w:val="00C7466B"/>
    <w:rsid w:val="00C74E0F"/>
    <w:rsid w:val="00C76F4B"/>
    <w:rsid w:val="00C8484A"/>
    <w:rsid w:val="00C866C4"/>
    <w:rsid w:val="00C868A6"/>
    <w:rsid w:val="00C931FB"/>
    <w:rsid w:val="00C9444E"/>
    <w:rsid w:val="00C95DEF"/>
    <w:rsid w:val="00C9772F"/>
    <w:rsid w:val="00CB0492"/>
    <w:rsid w:val="00CB1A1E"/>
    <w:rsid w:val="00CB1AF9"/>
    <w:rsid w:val="00CB2365"/>
    <w:rsid w:val="00CB5D9D"/>
    <w:rsid w:val="00CC25DF"/>
    <w:rsid w:val="00CC2E1E"/>
    <w:rsid w:val="00CC78A6"/>
    <w:rsid w:val="00CD0956"/>
    <w:rsid w:val="00CD1EED"/>
    <w:rsid w:val="00CD63DF"/>
    <w:rsid w:val="00CD70D7"/>
    <w:rsid w:val="00CE0990"/>
    <w:rsid w:val="00CE5A8A"/>
    <w:rsid w:val="00CF34B7"/>
    <w:rsid w:val="00CF4A23"/>
    <w:rsid w:val="00CF5C36"/>
    <w:rsid w:val="00D02B29"/>
    <w:rsid w:val="00D0337E"/>
    <w:rsid w:val="00D050F4"/>
    <w:rsid w:val="00D054F3"/>
    <w:rsid w:val="00D0654F"/>
    <w:rsid w:val="00D073DA"/>
    <w:rsid w:val="00D1069A"/>
    <w:rsid w:val="00D21701"/>
    <w:rsid w:val="00D24B95"/>
    <w:rsid w:val="00D25430"/>
    <w:rsid w:val="00D25C21"/>
    <w:rsid w:val="00D25E19"/>
    <w:rsid w:val="00D3199C"/>
    <w:rsid w:val="00D321C8"/>
    <w:rsid w:val="00D32A54"/>
    <w:rsid w:val="00D346BC"/>
    <w:rsid w:val="00D35685"/>
    <w:rsid w:val="00D360F9"/>
    <w:rsid w:val="00D361F2"/>
    <w:rsid w:val="00D40CC4"/>
    <w:rsid w:val="00D50F2A"/>
    <w:rsid w:val="00D50FB2"/>
    <w:rsid w:val="00D51133"/>
    <w:rsid w:val="00D52E1F"/>
    <w:rsid w:val="00D66B3D"/>
    <w:rsid w:val="00D71FC7"/>
    <w:rsid w:val="00D7206B"/>
    <w:rsid w:val="00D8169F"/>
    <w:rsid w:val="00D8186B"/>
    <w:rsid w:val="00D82F03"/>
    <w:rsid w:val="00D83DF3"/>
    <w:rsid w:val="00D8737A"/>
    <w:rsid w:val="00D87589"/>
    <w:rsid w:val="00D9195A"/>
    <w:rsid w:val="00D93ED5"/>
    <w:rsid w:val="00D94E2C"/>
    <w:rsid w:val="00D96807"/>
    <w:rsid w:val="00DA3DA2"/>
    <w:rsid w:val="00DB0A75"/>
    <w:rsid w:val="00DB6993"/>
    <w:rsid w:val="00DC1D0F"/>
    <w:rsid w:val="00DC4D91"/>
    <w:rsid w:val="00DD2597"/>
    <w:rsid w:val="00DD5D32"/>
    <w:rsid w:val="00DE51DB"/>
    <w:rsid w:val="00DE5B94"/>
    <w:rsid w:val="00DE6419"/>
    <w:rsid w:val="00DE7A1B"/>
    <w:rsid w:val="00DE7B29"/>
    <w:rsid w:val="00E00CB2"/>
    <w:rsid w:val="00E0307A"/>
    <w:rsid w:val="00E03E74"/>
    <w:rsid w:val="00E04D39"/>
    <w:rsid w:val="00E0661B"/>
    <w:rsid w:val="00E076B3"/>
    <w:rsid w:val="00E1024F"/>
    <w:rsid w:val="00E15E19"/>
    <w:rsid w:val="00E202BB"/>
    <w:rsid w:val="00E22A00"/>
    <w:rsid w:val="00E301B5"/>
    <w:rsid w:val="00E3738E"/>
    <w:rsid w:val="00E374CD"/>
    <w:rsid w:val="00E42750"/>
    <w:rsid w:val="00E43DA0"/>
    <w:rsid w:val="00E51878"/>
    <w:rsid w:val="00E52BD4"/>
    <w:rsid w:val="00E538F7"/>
    <w:rsid w:val="00E546E3"/>
    <w:rsid w:val="00E54BC2"/>
    <w:rsid w:val="00E54E00"/>
    <w:rsid w:val="00E57DF5"/>
    <w:rsid w:val="00E70B1A"/>
    <w:rsid w:val="00E73C3A"/>
    <w:rsid w:val="00E76B0E"/>
    <w:rsid w:val="00E813F2"/>
    <w:rsid w:val="00E862F5"/>
    <w:rsid w:val="00E876DD"/>
    <w:rsid w:val="00EA7392"/>
    <w:rsid w:val="00EB1AA4"/>
    <w:rsid w:val="00EB1CF7"/>
    <w:rsid w:val="00EB3DFE"/>
    <w:rsid w:val="00EB467B"/>
    <w:rsid w:val="00EB501C"/>
    <w:rsid w:val="00EB7215"/>
    <w:rsid w:val="00EC24C4"/>
    <w:rsid w:val="00EC60DA"/>
    <w:rsid w:val="00EC7325"/>
    <w:rsid w:val="00EE45A9"/>
    <w:rsid w:val="00EE6D7D"/>
    <w:rsid w:val="00EE6E75"/>
    <w:rsid w:val="00EF0E93"/>
    <w:rsid w:val="00EF162E"/>
    <w:rsid w:val="00EF1688"/>
    <w:rsid w:val="00EF39A6"/>
    <w:rsid w:val="00EF7EDC"/>
    <w:rsid w:val="00F01385"/>
    <w:rsid w:val="00F02A34"/>
    <w:rsid w:val="00F047C7"/>
    <w:rsid w:val="00F05161"/>
    <w:rsid w:val="00F053A7"/>
    <w:rsid w:val="00F05A1C"/>
    <w:rsid w:val="00F160D4"/>
    <w:rsid w:val="00F27112"/>
    <w:rsid w:val="00F315CA"/>
    <w:rsid w:val="00F323E8"/>
    <w:rsid w:val="00F32BC3"/>
    <w:rsid w:val="00F33156"/>
    <w:rsid w:val="00F35DD2"/>
    <w:rsid w:val="00F36BF4"/>
    <w:rsid w:val="00F400BE"/>
    <w:rsid w:val="00F425FF"/>
    <w:rsid w:val="00F47D55"/>
    <w:rsid w:val="00F515B5"/>
    <w:rsid w:val="00F525BA"/>
    <w:rsid w:val="00F530D8"/>
    <w:rsid w:val="00F57850"/>
    <w:rsid w:val="00F60D2C"/>
    <w:rsid w:val="00F64E63"/>
    <w:rsid w:val="00F650BD"/>
    <w:rsid w:val="00F778B0"/>
    <w:rsid w:val="00F832DE"/>
    <w:rsid w:val="00F8647B"/>
    <w:rsid w:val="00F909B3"/>
    <w:rsid w:val="00F91307"/>
    <w:rsid w:val="00F93429"/>
    <w:rsid w:val="00F94F99"/>
    <w:rsid w:val="00F97CA5"/>
    <w:rsid w:val="00FA08F0"/>
    <w:rsid w:val="00FA0AB5"/>
    <w:rsid w:val="00FA4E95"/>
    <w:rsid w:val="00FA6524"/>
    <w:rsid w:val="00FC359A"/>
    <w:rsid w:val="00FC400B"/>
    <w:rsid w:val="00FC4224"/>
    <w:rsid w:val="00FC50CB"/>
    <w:rsid w:val="00FD31C1"/>
    <w:rsid w:val="00FD5065"/>
    <w:rsid w:val="00FE0AE5"/>
    <w:rsid w:val="00FE20A0"/>
    <w:rsid w:val="00FE2F27"/>
    <w:rsid w:val="00FF04DE"/>
    <w:rsid w:val="00FF72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CB4732"/>
  <w15:docId w15:val="{7FFC7E7E-5E06-4E6D-A1D1-E784882C3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7088E"/>
    <w:pPr>
      <w:widowControl w:val="0"/>
    </w:pPr>
    <w:rPr>
      <w:sz w:val="22"/>
      <w:szCs w:val="22"/>
      <w:lang w:eastAsia="en-US"/>
    </w:rPr>
  </w:style>
  <w:style w:type="paragraph" w:styleId="1">
    <w:name w:val="heading 1"/>
    <w:basedOn w:val="a"/>
    <w:next w:val="a"/>
    <w:link w:val="10"/>
    <w:uiPriority w:val="9"/>
    <w:qFormat/>
    <w:rsid w:val="00E538F7"/>
    <w:pPr>
      <w:keepNext/>
      <w:outlineLvl w:val="0"/>
    </w:pPr>
    <w:rPr>
      <w:rFonts w:ascii="Arial" w:eastAsia="ＭＳ ゴシック" w:hAnsi="Arial"/>
      <w:sz w:val="24"/>
      <w:szCs w:val="24"/>
    </w:rPr>
  </w:style>
  <w:style w:type="paragraph" w:styleId="2">
    <w:name w:val="heading 2"/>
    <w:basedOn w:val="a"/>
    <w:next w:val="a"/>
    <w:link w:val="20"/>
    <w:uiPriority w:val="9"/>
    <w:semiHidden/>
    <w:unhideWhenUsed/>
    <w:qFormat/>
    <w:rsid w:val="00E538F7"/>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E65D7"/>
    <w:pPr>
      <w:ind w:left="609"/>
    </w:pPr>
    <w:rPr>
      <w:rFonts w:ascii="ＭＳ ゴシック" w:eastAsia="ＭＳ ゴシック" w:hAnsi="ＭＳ ゴシック"/>
      <w:sz w:val="24"/>
      <w:szCs w:val="24"/>
    </w:rPr>
  </w:style>
  <w:style w:type="character" w:customStyle="1" w:styleId="a4">
    <w:name w:val="本文 (文字)"/>
    <w:basedOn w:val="a0"/>
    <w:link w:val="a3"/>
    <w:rsid w:val="00BE65D7"/>
    <w:rPr>
      <w:rFonts w:ascii="ＭＳ ゴシック" w:eastAsia="ＭＳ ゴシック" w:hAnsi="ＭＳ ゴシック"/>
      <w:kern w:val="0"/>
      <w:sz w:val="24"/>
      <w:szCs w:val="24"/>
      <w:lang w:eastAsia="en-US"/>
    </w:rPr>
  </w:style>
  <w:style w:type="paragraph" w:styleId="a5">
    <w:name w:val="header"/>
    <w:basedOn w:val="a"/>
    <w:link w:val="a6"/>
    <w:uiPriority w:val="99"/>
    <w:unhideWhenUsed/>
    <w:rsid w:val="00494946"/>
    <w:pPr>
      <w:tabs>
        <w:tab w:val="center" w:pos="4252"/>
        <w:tab w:val="right" w:pos="8504"/>
      </w:tabs>
      <w:snapToGrid w:val="0"/>
    </w:pPr>
  </w:style>
  <w:style w:type="character" w:customStyle="1" w:styleId="a6">
    <w:name w:val="ヘッダー (文字)"/>
    <w:basedOn w:val="a0"/>
    <w:link w:val="a5"/>
    <w:uiPriority w:val="99"/>
    <w:rsid w:val="00494946"/>
    <w:rPr>
      <w:kern w:val="0"/>
      <w:sz w:val="22"/>
      <w:lang w:eastAsia="en-US"/>
    </w:rPr>
  </w:style>
  <w:style w:type="paragraph" w:styleId="a7">
    <w:name w:val="footer"/>
    <w:basedOn w:val="a"/>
    <w:link w:val="a8"/>
    <w:uiPriority w:val="99"/>
    <w:unhideWhenUsed/>
    <w:rsid w:val="00494946"/>
    <w:pPr>
      <w:tabs>
        <w:tab w:val="center" w:pos="4252"/>
        <w:tab w:val="right" w:pos="8504"/>
      </w:tabs>
      <w:snapToGrid w:val="0"/>
    </w:pPr>
  </w:style>
  <w:style w:type="character" w:customStyle="1" w:styleId="a8">
    <w:name w:val="フッター (文字)"/>
    <w:basedOn w:val="a0"/>
    <w:link w:val="a7"/>
    <w:uiPriority w:val="99"/>
    <w:rsid w:val="00494946"/>
    <w:rPr>
      <w:kern w:val="0"/>
      <w:sz w:val="22"/>
      <w:lang w:eastAsia="en-US"/>
    </w:rPr>
  </w:style>
  <w:style w:type="paragraph" w:styleId="a9">
    <w:name w:val="List Paragraph"/>
    <w:basedOn w:val="a"/>
    <w:uiPriority w:val="34"/>
    <w:qFormat/>
    <w:rsid w:val="002D249D"/>
    <w:pPr>
      <w:ind w:leftChars="400" w:left="840"/>
      <w:jc w:val="both"/>
    </w:pPr>
    <w:rPr>
      <w:kern w:val="2"/>
      <w:sz w:val="21"/>
      <w:lang w:eastAsia="ja-JP"/>
    </w:rPr>
  </w:style>
  <w:style w:type="character" w:styleId="aa">
    <w:name w:val="Hyperlink"/>
    <w:basedOn w:val="a0"/>
    <w:uiPriority w:val="99"/>
    <w:unhideWhenUsed/>
    <w:rsid w:val="002D249D"/>
    <w:rPr>
      <w:color w:val="0563C1"/>
      <w:u w:val="single"/>
    </w:rPr>
  </w:style>
  <w:style w:type="table" w:styleId="ab">
    <w:name w:val="Table Grid"/>
    <w:basedOn w:val="a1"/>
    <w:uiPriority w:val="59"/>
    <w:rsid w:val="003966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Indent"/>
    <w:basedOn w:val="a"/>
    <w:link w:val="ad"/>
    <w:uiPriority w:val="99"/>
    <w:semiHidden/>
    <w:unhideWhenUsed/>
    <w:rsid w:val="001D57BC"/>
    <w:pPr>
      <w:ind w:leftChars="400" w:left="851"/>
    </w:pPr>
  </w:style>
  <w:style w:type="character" w:customStyle="1" w:styleId="ad">
    <w:name w:val="本文インデント (文字)"/>
    <w:basedOn w:val="a0"/>
    <w:link w:val="ac"/>
    <w:uiPriority w:val="99"/>
    <w:semiHidden/>
    <w:rsid w:val="001D57BC"/>
    <w:rPr>
      <w:kern w:val="0"/>
      <w:sz w:val="22"/>
      <w:lang w:eastAsia="en-US"/>
    </w:rPr>
  </w:style>
  <w:style w:type="paragraph" w:styleId="ae">
    <w:name w:val="Balloon Text"/>
    <w:basedOn w:val="a"/>
    <w:link w:val="af"/>
    <w:uiPriority w:val="99"/>
    <w:semiHidden/>
    <w:unhideWhenUsed/>
    <w:rsid w:val="003063D9"/>
    <w:rPr>
      <w:rFonts w:ascii="Arial" w:eastAsia="ＭＳ ゴシック" w:hAnsi="Arial"/>
      <w:sz w:val="18"/>
      <w:szCs w:val="18"/>
    </w:rPr>
  </w:style>
  <w:style w:type="character" w:customStyle="1" w:styleId="af">
    <w:name w:val="吹き出し (文字)"/>
    <w:basedOn w:val="a0"/>
    <w:link w:val="ae"/>
    <w:uiPriority w:val="99"/>
    <w:semiHidden/>
    <w:rsid w:val="003063D9"/>
    <w:rPr>
      <w:rFonts w:ascii="Arial" w:eastAsia="ＭＳ ゴシック" w:hAnsi="Arial" w:cs="Times New Roman"/>
      <w:kern w:val="0"/>
      <w:sz w:val="18"/>
      <w:szCs w:val="18"/>
      <w:lang w:eastAsia="en-US"/>
    </w:rPr>
  </w:style>
  <w:style w:type="character" w:styleId="af0">
    <w:name w:val="annotation reference"/>
    <w:basedOn w:val="a0"/>
    <w:uiPriority w:val="99"/>
    <w:semiHidden/>
    <w:unhideWhenUsed/>
    <w:rsid w:val="00171DA8"/>
    <w:rPr>
      <w:sz w:val="18"/>
      <w:szCs w:val="18"/>
    </w:rPr>
  </w:style>
  <w:style w:type="paragraph" w:styleId="af1">
    <w:name w:val="annotation text"/>
    <w:basedOn w:val="a"/>
    <w:link w:val="af2"/>
    <w:uiPriority w:val="99"/>
    <w:unhideWhenUsed/>
    <w:rsid w:val="00171DA8"/>
  </w:style>
  <w:style w:type="character" w:customStyle="1" w:styleId="af2">
    <w:name w:val="コメント文字列 (文字)"/>
    <w:basedOn w:val="a0"/>
    <w:link w:val="af1"/>
    <w:uiPriority w:val="99"/>
    <w:rsid w:val="00171DA8"/>
    <w:rPr>
      <w:sz w:val="22"/>
      <w:szCs w:val="22"/>
      <w:lang w:eastAsia="en-US"/>
    </w:rPr>
  </w:style>
  <w:style w:type="paragraph" w:styleId="af3">
    <w:name w:val="annotation subject"/>
    <w:basedOn w:val="af1"/>
    <w:next w:val="af1"/>
    <w:link w:val="af4"/>
    <w:uiPriority w:val="99"/>
    <w:semiHidden/>
    <w:unhideWhenUsed/>
    <w:rsid w:val="00171DA8"/>
    <w:rPr>
      <w:b/>
      <w:bCs/>
    </w:rPr>
  </w:style>
  <w:style w:type="character" w:customStyle="1" w:styleId="af4">
    <w:name w:val="コメント内容 (文字)"/>
    <w:basedOn w:val="af2"/>
    <w:link w:val="af3"/>
    <w:uiPriority w:val="99"/>
    <w:semiHidden/>
    <w:rsid w:val="00171DA8"/>
    <w:rPr>
      <w:b/>
      <w:bCs/>
      <w:sz w:val="22"/>
      <w:szCs w:val="22"/>
      <w:lang w:eastAsia="en-US"/>
    </w:rPr>
  </w:style>
  <w:style w:type="character" w:customStyle="1" w:styleId="10">
    <w:name w:val="見出し 1 (文字)"/>
    <w:basedOn w:val="a0"/>
    <w:link w:val="1"/>
    <w:uiPriority w:val="9"/>
    <w:rsid w:val="00E538F7"/>
    <w:rPr>
      <w:rFonts w:ascii="Arial" w:eastAsia="ＭＳ ゴシック" w:hAnsi="Arial" w:cs="Times New Roman"/>
      <w:sz w:val="24"/>
      <w:szCs w:val="24"/>
      <w:lang w:eastAsia="en-US"/>
    </w:rPr>
  </w:style>
  <w:style w:type="character" w:customStyle="1" w:styleId="20">
    <w:name w:val="見出し 2 (文字)"/>
    <w:basedOn w:val="a0"/>
    <w:link w:val="2"/>
    <w:uiPriority w:val="9"/>
    <w:semiHidden/>
    <w:rsid w:val="00E538F7"/>
    <w:rPr>
      <w:rFonts w:ascii="Arial" w:eastAsia="ＭＳ ゴシック" w:hAnsi="Arial" w:cs="Times New Roman"/>
      <w:sz w:val="22"/>
      <w:szCs w:val="22"/>
      <w:lang w:eastAsia="en-US"/>
    </w:rPr>
  </w:style>
  <w:style w:type="paragraph" w:styleId="af5">
    <w:name w:val="TOC Heading"/>
    <w:basedOn w:val="1"/>
    <w:next w:val="a"/>
    <w:uiPriority w:val="39"/>
    <w:semiHidden/>
    <w:unhideWhenUsed/>
    <w:qFormat/>
    <w:rsid w:val="00E538F7"/>
    <w:pPr>
      <w:keepLines/>
      <w:widowControl/>
      <w:spacing w:before="480" w:line="276" w:lineRule="auto"/>
      <w:outlineLvl w:val="9"/>
    </w:pPr>
    <w:rPr>
      <w:b/>
      <w:bCs/>
      <w:color w:val="365F91"/>
      <w:sz w:val="28"/>
      <w:szCs w:val="28"/>
      <w:lang w:eastAsia="ja-JP"/>
    </w:rPr>
  </w:style>
  <w:style w:type="paragraph" w:styleId="21">
    <w:name w:val="toc 2"/>
    <w:basedOn w:val="a"/>
    <w:next w:val="a"/>
    <w:autoRedefine/>
    <w:uiPriority w:val="39"/>
    <w:unhideWhenUsed/>
    <w:qFormat/>
    <w:rsid w:val="00EC60DA"/>
    <w:pPr>
      <w:widowControl/>
      <w:spacing w:afterLines="50" w:after="50" w:line="400" w:lineRule="exact"/>
      <w:ind w:left="221"/>
    </w:pPr>
    <w:rPr>
      <w:lang w:eastAsia="ja-JP"/>
    </w:rPr>
  </w:style>
  <w:style w:type="paragraph" w:styleId="11">
    <w:name w:val="toc 1"/>
    <w:basedOn w:val="a"/>
    <w:next w:val="a"/>
    <w:autoRedefine/>
    <w:uiPriority w:val="39"/>
    <w:unhideWhenUsed/>
    <w:qFormat/>
    <w:rsid w:val="0045496C"/>
    <w:pPr>
      <w:widowControl/>
      <w:tabs>
        <w:tab w:val="right" w:leader="dot" w:pos="8494"/>
      </w:tabs>
      <w:spacing w:afterLines="50" w:after="180" w:line="400" w:lineRule="exact"/>
      <w:jc w:val="both"/>
    </w:pPr>
    <w:rPr>
      <w:lang w:eastAsia="ja-JP"/>
    </w:rPr>
  </w:style>
  <w:style w:type="paragraph" w:styleId="3">
    <w:name w:val="toc 3"/>
    <w:basedOn w:val="a"/>
    <w:next w:val="a"/>
    <w:autoRedefine/>
    <w:uiPriority w:val="39"/>
    <w:semiHidden/>
    <w:unhideWhenUsed/>
    <w:qFormat/>
    <w:rsid w:val="00EC60DA"/>
    <w:pPr>
      <w:widowControl/>
      <w:spacing w:afterLines="50" w:after="50" w:line="400" w:lineRule="exact"/>
      <w:ind w:left="442"/>
    </w:pPr>
    <w:rPr>
      <w:lang w:eastAsia="ja-JP"/>
    </w:rPr>
  </w:style>
  <w:style w:type="paragraph" w:styleId="HTML">
    <w:name w:val="HTML Preformatted"/>
    <w:basedOn w:val="a"/>
    <w:link w:val="HTML0"/>
    <w:uiPriority w:val="99"/>
    <w:unhideWhenUsed/>
    <w:rsid w:val="007B78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cs="ＭＳ ゴシック"/>
      <w:sz w:val="24"/>
      <w:szCs w:val="24"/>
      <w:lang w:eastAsia="ja-JP"/>
    </w:rPr>
  </w:style>
  <w:style w:type="character" w:customStyle="1" w:styleId="HTML0">
    <w:name w:val="HTML 書式付き (文字)"/>
    <w:basedOn w:val="a0"/>
    <w:link w:val="HTML"/>
    <w:uiPriority w:val="99"/>
    <w:rsid w:val="007B7854"/>
    <w:rPr>
      <w:rFonts w:ascii="ＭＳ ゴシック" w:eastAsia="ＭＳ ゴシック" w:hAnsi="ＭＳ ゴシック" w:cs="ＭＳ ゴシック"/>
      <w:sz w:val="24"/>
      <w:szCs w:val="24"/>
    </w:rPr>
  </w:style>
  <w:style w:type="character" w:styleId="af6">
    <w:name w:val="FollowedHyperlink"/>
    <w:basedOn w:val="a0"/>
    <w:uiPriority w:val="99"/>
    <w:semiHidden/>
    <w:unhideWhenUsed/>
    <w:rsid w:val="004B123A"/>
    <w:rPr>
      <w:color w:val="800080" w:themeColor="followedHyperlink"/>
      <w:u w:val="single"/>
    </w:rPr>
  </w:style>
  <w:style w:type="character" w:customStyle="1" w:styleId="12">
    <w:name w:val="未解決のメンション1"/>
    <w:basedOn w:val="a0"/>
    <w:uiPriority w:val="99"/>
    <w:semiHidden/>
    <w:unhideWhenUsed/>
    <w:rsid w:val="00BB0D5E"/>
    <w:rPr>
      <w:color w:val="605E5C"/>
      <w:shd w:val="clear" w:color="auto" w:fill="E1DFDD"/>
    </w:rPr>
  </w:style>
  <w:style w:type="paragraph" w:styleId="Web">
    <w:name w:val="Normal (Web)"/>
    <w:basedOn w:val="a"/>
    <w:uiPriority w:val="99"/>
    <w:semiHidden/>
    <w:unhideWhenUsed/>
    <w:rsid w:val="004851A0"/>
    <w:pPr>
      <w:jc w:val="both"/>
    </w:pPr>
    <w:rPr>
      <w:rFonts w:ascii="Times New Roman" w:hAnsi="Times New Roman"/>
      <w:sz w:val="24"/>
      <w:szCs w:val="20"/>
      <w:lang w:eastAsia="ja-JP"/>
    </w:rPr>
  </w:style>
  <w:style w:type="table" w:customStyle="1" w:styleId="13">
    <w:name w:val="表 (格子)1"/>
    <w:basedOn w:val="a1"/>
    <w:next w:val="ab"/>
    <w:uiPriority w:val="39"/>
    <w:rsid w:val="00851C8E"/>
    <w:pPr>
      <w:widowControl w:val="0"/>
      <w:jc w:val="both"/>
    </w:pPr>
    <w:rPr>
      <w:kern w:val="2"/>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1"/>
    <w:next w:val="ab"/>
    <w:uiPriority w:val="39"/>
    <w:rsid w:val="00851C8E"/>
    <w:pPr>
      <w:widowControl w:val="0"/>
      <w:jc w:val="both"/>
    </w:pPr>
    <w:rPr>
      <w:kern w:val="2"/>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Unresolved Mention"/>
    <w:basedOn w:val="a0"/>
    <w:uiPriority w:val="99"/>
    <w:semiHidden/>
    <w:unhideWhenUsed/>
    <w:rsid w:val="006A1EE2"/>
    <w:rPr>
      <w:color w:val="605E5C"/>
      <w:shd w:val="clear" w:color="auto" w:fill="E1DFDD"/>
    </w:rPr>
  </w:style>
  <w:style w:type="paragraph" w:styleId="af8">
    <w:name w:val="Revision"/>
    <w:hidden/>
    <w:uiPriority w:val="99"/>
    <w:semiHidden/>
    <w:rsid w:val="0038153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19612">
      <w:bodyDiv w:val="1"/>
      <w:marLeft w:val="0"/>
      <w:marRight w:val="0"/>
      <w:marTop w:val="0"/>
      <w:marBottom w:val="0"/>
      <w:divBdr>
        <w:top w:val="none" w:sz="0" w:space="0" w:color="auto"/>
        <w:left w:val="none" w:sz="0" w:space="0" w:color="auto"/>
        <w:bottom w:val="none" w:sz="0" w:space="0" w:color="auto"/>
        <w:right w:val="none" w:sz="0" w:space="0" w:color="auto"/>
      </w:divBdr>
    </w:div>
    <w:div w:id="62917738">
      <w:bodyDiv w:val="1"/>
      <w:marLeft w:val="0"/>
      <w:marRight w:val="0"/>
      <w:marTop w:val="0"/>
      <w:marBottom w:val="0"/>
      <w:divBdr>
        <w:top w:val="none" w:sz="0" w:space="0" w:color="auto"/>
        <w:left w:val="none" w:sz="0" w:space="0" w:color="auto"/>
        <w:bottom w:val="none" w:sz="0" w:space="0" w:color="auto"/>
        <w:right w:val="none" w:sz="0" w:space="0" w:color="auto"/>
      </w:divBdr>
    </w:div>
    <w:div w:id="103304896">
      <w:bodyDiv w:val="1"/>
      <w:marLeft w:val="0"/>
      <w:marRight w:val="0"/>
      <w:marTop w:val="0"/>
      <w:marBottom w:val="0"/>
      <w:divBdr>
        <w:top w:val="none" w:sz="0" w:space="0" w:color="auto"/>
        <w:left w:val="none" w:sz="0" w:space="0" w:color="auto"/>
        <w:bottom w:val="none" w:sz="0" w:space="0" w:color="auto"/>
        <w:right w:val="none" w:sz="0" w:space="0" w:color="auto"/>
      </w:divBdr>
    </w:div>
    <w:div w:id="116919307">
      <w:bodyDiv w:val="1"/>
      <w:marLeft w:val="0"/>
      <w:marRight w:val="0"/>
      <w:marTop w:val="0"/>
      <w:marBottom w:val="0"/>
      <w:divBdr>
        <w:top w:val="none" w:sz="0" w:space="0" w:color="auto"/>
        <w:left w:val="none" w:sz="0" w:space="0" w:color="auto"/>
        <w:bottom w:val="none" w:sz="0" w:space="0" w:color="auto"/>
        <w:right w:val="none" w:sz="0" w:space="0" w:color="auto"/>
      </w:divBdr>
    </w:div>
    <w:div w:id="336663202">
      <w:bodyDiv w:val="1"/>
      <w:marLeft w:val="0"/>
      <w:marRight w:val="0"/>
      <w:marTop w:val="0"/>
      <w:marBottom w:val="0"/>
      <w:divBdr>
        <w:top w:val="none" w:sz="0" w:space="0" w:color="auto"/>
        <w:left w:val="none" w:sz="0" w:space="0" w:color="auto"/>
        <w:bottom w:val="none" w:sz="0" w:space="0" w:color="auto"/>
        <w:right w:val="none" w:sz="0" w:space="0" w:color="auto"/>
      </w:divBdr>
    </w:div>
    <w:div w:id="388647660">
      <w:bodyDiv w:val="1"/>
      <w:marLeft w:val="0"/>
      <w:marRight w:val="0"/>
      <w:marTop w:val="0"/>
      <w:marBottom w:val="0"/>
      <w:divBdr>
        <w:top w:val="none" w:sz="0" w:space="0" w:color="auto"/>
        <w:left w:val="none" w:sz="0" w:space="0" w:color="auto"/>
        <w:bottom w:val="none" w:sz="0" w:space="0" w:color="auto"/>
        <w:right w:val="none" w:sz="0" w:space="0" w:color="auto"/>
      </w:divBdr>
    </w:div>
    <w:div w:id="429160709">
      <w:bodyDiv w:val="1"/>
      <w:marLeft w:val="0"/>
      <w:marRight w:val="0"/>
      <w:marTop w:val="0"/>
      <w:marBottom w:val="0"/>
      <w:divBdr>
        <w:top w:val="none" w:sz="0" w:space="0" w:color="auto"/>
        <w:left w:val="none" w:sz="0" w:space="0" w:color="auto"/>
        <w:bottom w:val="none" w:sz="0" w:space="0" w:color="auto"/>
        <w:right w:val="none" w:sz="0" w:space="0" w:color="auto"/>
      </w:divBdr>
    </w:div>
    <w:div w:id="433983781">
      <w:bodyDiv w:val="1"/>
      <w:marLeft w:val="0"/>
      <w:marRight w:val="0"/>
      <w:marTop w:val="0"/>
      <w:marBottom w:val="0"/>
      <w:divBdr>
        <w:top w:val="none" w:sz="0" w:space="0" w:color="auto"/>
        <w:left w:val="none" w:sz="0" w:space="0" w:color="auto"/>
        <w:bottom w:val="none" w:sz="0" w:space="0" w:color="auto"/>
        <w:right w:val="none" w:sz="0" w:space="0" w:color="auto"/>
      </w:divBdr>
    </w:div>
    <w:div w:id="448283646">
      <w:bodyDiv w:val="1"/>
      <w:marLeft w:val="0"/>
      <w:marRight w:val="0"/>
      <w:marTop w:val="0"/>
      <w:marBottom w:val="0"/>
      <w:divBdr>
        <w:top w:val="none" w:sz="0" w:space="0" w:color="auto"/>
        <w:left w:val="none" w:sz="0" w:space="0" w:color="auto"/>
        <w:bottom w:val="none" w:sz="0" w:space="0" w:color="auto"/>
        <w:right w:val="none" w:sz="0" w:space="0" w:color="auto"/>
      </w:divBdr>
    </w:div>
    <w:div w:id="487943947">
      <w:bodyDiv w:val="1"/>
      <w:marLeft w:val="0"/>
      <w:marRight w:val="0"/>
      <w:marTop w:val="0"/>
      <w:marBottom w:val="0"/>
      <w:divBdr>
        <w:top w:val="none" w:sz="0" w:space="0" w:color="auto"/>
        <w:left w:val="none" w:sz="0" w:space="0" w:color="auto"/>
        <w:bottom w:val="none" w:sz="0" w:space="0" w:color="auto"/>
        <w:right w:val="none" w:sz="0" w:space="0" w:color="auto"/>
      </w:divBdr>
    </w:div>
    <w:div w:id="508451125">
      <w:bodyDiv w:val="1"/>
      <w:marLeft w:val="0"/>
      <w:marRight w:val="0"/>
      <w:marTop w:val="0"/>
      <w:marBottom w:val="0"/>
      <w:divBdr>
        <w:top w:val="none" w:sz="0" w:space="0" w:color="auto"/>
        <w:left w:val="none" w:sz="0" w:space="0" w:color="auto"/>
        <w:bottom w:val="none" w:sz="0" w:space="0" w:color="auto"/>
        <w:right w:val="none" w:sz="0" w:space="0" w:color="auto"/>
      </w:divBdr>
    </w:div>
    <w:div w:id="511720024">
      <w:bodyDiv w:val="1"/>
      <w:marLeft w:val="0"/>
      <w:marRight w:val="0"/>
      <w:marTop w:val="0"/>
      <w:marBottom w:val="0"/>
      <w:divBdr>
        <w:top w:val="none" w:sz="0" w:space="0" w:color="auto"/>
        <w:left w:val="none" w:sz="0" w:space="0" w:color="auto"/>
        <w:bottom w:val="none" w:sz="0" w:space="0" w:color="auto"/>
        <w:right w:val="none" w:sz="0" w:space="0" w:color="auto"/>
      </w:divBdr>
    </w:div>
    <w:div w:id="620259562">
      <w:bodyDiv w:val="1"/>
      <w:marLeft w:val="0"/>
      <w:marRight w:val="0"/>
      <w:marTop w:val="0"/>
      <w:marBottom w:val="0"/>
      <w:divBdr>
        <w:top w:val="none" w:sz="0" w:space="0" w:color="auto"/>
        <w:left w:val="none" w:sz="0" w:space="0" w:color="auto"/>
        <w:bottom w:val="none" w:sz="0" w:space="0" w:color="auto"/>
        <w:right w:val="none" w:sz="0" w:space="0" w:color="auto"/>
      </w:divBdr>
    </w:div>
    <w:div w:id="629215536">
      <w:bodyDiv w:val="1"/>
      <w:marLeft w:val="0"/>
      <w:marRight w:val="0"/>
      <w:marTop w:val="0"/>
      <w:marBottom w:val="0"/>
      <w:divBdr>
        <w:top w:val="none" w:sz="0" w:space="0" w:color="auto"/>
        <w:left w:val="none" w:sz="0" w:space="0" w:color="auto"/>
        <w:bottom w:val="none" w:sz="0" w:space="0" w:color="auto"/>
        <w:right w:val="none" w:sz="0" w:space="0" w:color="auto"/>
      </w:divBdr>
    </w:div>
    <w:div w:id="679311359">
      <w:bodyDiv w:val="1"/>
      <w:marLeft w:val="0"/>
      <w:marRight w:val="0"/>
      <w:marTop w:val="0"/>
      <w:marBottom w:val="0"/>
      <w:divBdr>
        <w:top w:val="none" w:sz="0" w:space="0" w:color="auto"/>
        <w:left w:val="none" w:sz="0" w:space="0" w:color="auto"/>
        <w:bottom w:val="none" w:sz="0" w:space="0" w:color="auto"/>
        <w:right w:val="none" w:sz="0" w:space="0" w:color="auto"/>
      </w:divBdr>
    </w:div>
    <w:div w:id="680163474">
      <w:bodyDiv w:val="1"/>
      <w:marLeft w:val="0"/>
      <w:marRight w:val="0"/>
      <w:marTop w:val="0"/>
      <w:marBottom w:val="0"/>
      <w:divBdr>
        <w:top w:val="none" w:sz="0" w:space="0" w:color="auto"/>
        <w:left w:val="none" w:sz="0" w:space="0" w:color="auto"/>
        <w:bottom w:val="none" w:sz="0" w:space="0" w:color="auto"/>
        <w:right w:val="none" w:sz="0" w:space="0" w:color="auto"/>
      </w:divBdr>
    </w:div>
    <w:div w:id="723136392">
      <w:bodyDiv w:val="1"/>
      <w:marLeft w:val="0"/>
      <w:marRight w:val="0"/>
      <w:marTop w:val="0"/>
      <w:marBottom w:val="0"/>
      <w:divBdr>
        <w:top w:val="none" w:sz="0" w:space="0" w:color="auto"/>
        <w:left w:val="none" w:sz="0" w:space="0" w:color="auto"/>
        <w:bottom w:val="none" w:sz="0" w:space="0" w:color="auto"/>
        <w:right w:val="none" w:sz="0" w:space="0" w:color="auto"/>
      </w:divBdr>
    </w:div>
    <w:div w:id="739333240">
      <w:bodyDiv w:val="1"/>
      <w:marLeft w:val="0"/>
      <w:marRight w:val="0"/>
      <w:marTop w:val="0"/>
      <w:marBottom w:val="0"/>
      <w:divBdr>
        <w:top w:val="none" w:sz="0" w:space="0" w:color="auto"/>
        <w:left w:val="none" w:sz="0" w:space="0" w:color="auto"/>
        <w:bottom w:val="none" w:sz="0" w:space="0" w:color="auto"/>
        <w:right w:val="none" w:sz="0" w:space="0" w:color="auto"/>
      </w:divBdr>
    </w:div>
    <w:div w:id="785390495">
      <w:bodyDiv w:val="1"/>
      <w:marLeft w:val="0"/>
      <w:marRight w:val="0"/>
      <w:marTop w:val="0"/>
      <w:marBottom w:val="0"/>
      <w:divBdr>
        <w:top w:val="none" w:sz="0" w:space="0" w:color="auto"/>
        <w:left w:val="none" w:sz="0" w:space="0" w:color="auto"/>
        <w:bottom w:val="none" w:sz="0" w:space="0" w:color="auto"/>
        <w:right w:val="none" w:sz="0" w:space="0" w:color="auto"/>
      </w:divBdr>
    </w:div>
    <w:div w:id="812451703">
      <w:bodyDiv w:val="1"/>
      <w:marLeft w:val="0"/>
      <w:marRight w:val="0"/>
      <w:marTop w:val="0"/>
      <w:marBottom w:val="0"/>
      <w:divBdr>
        <w:top w:val="none" w:sz="0" w:space="0" w:color="auto"/>
        <w:left w:val="none" w:sz="0" w:space="0" w:color="auto"/>
        <w:bottom w:val="none" w:sz="0" w:space="0" w:color="auto"/>
        <w:right w:val="none" w:sz="0" w:space="0" w:color="auto"/>
      </w:divBdr>
    </w:div>
    <w:div w:id="839658980">
      <w:bodyDiv w:val="1"/>
      <w:marLeft w:val="0"/>
      <w:marRight w:val="0"/>
      <w:marTop w:val="0"/>
      <w:marBottom w:val="0"/>
      <w:divBdr>
        <w:top w:val="none" w:sz="0" w:space="0" w:color="auto"/>
        <w:left w:val="none" w:sz="0" w:space="0" w:color="auto"/>
        <w:bottom w:val="none" w:sz="0" w:space="0" w:color="auto"/>
        <w:right w:val="none" w:sz="0" w:space="0" w:color="auto"/>
      </w:divBdr>
    </w:div>
    <w:div w:id="893394990">
      <w:bodyDiv w:val="1"/>
      <w:marLeft w:val="0"/>
      <w:marRight w:val="0"/>
      <w:marTop w:val="0"/>
      <w:marBottom w:val="0"/>
      <w:divBdr>
        <w:top w:val="none" w:sz="0" w:space="0" w:color="auto"/>
        <w:left w:val="none" w:sz="0" w:space="0" w:color="auto"/>
        <w:bottom w:val="none" w:sz="0" w:space="0" w:color="auto"/>
        <w:right w:val="none" w:sz="0" w:space="0" w:color="auto"/>
      </w:divBdr>
    </w:div>
    <w:div w:id="898783961">
      <w:bodyDiv w:val="1"/>
      <w:marLeft w:val="0"/>
      <w:marRight w:val="0"/>
      <w:marTop w:val="0"/>
      <w:marBottom w:val="0"/>
      <w:divBdr>
        <w:top w:val="none" w:sz="0" w:space="0" w:color="auto"/>
        <w:left w:val="none" w:sz="0" w:space="0" w:color="auto"/>
        <w:bottom w:val="none" w:sz="0" w:space="0" w:color="auto"/>
        <w:right w:val="none" w:sz="0" w:space="0" w:color="auto"/>
      </w:divBdr>
    </w:div>
    <w:div w:id="1033772720">
      <w:bodyDiv w:val="1"/>
      <w:marLeft w:val="0"/>
      <w:marRight w:val="0"/>
      <w:marTop w:val="0"/>
      <w:marBottom w:val="0"/>
      <w:divBdr>
        <w:top w:val="none" w:sz="0" w:space="0" w:color="auto"/>
        <w:left w:val="none" w:sz="0" w:space="0" w:color="auto"/>
        <w:bottom w:val="none" w:sz="0" w:space="0" w:color="auto"/>
        <w:right w:val="none" w:sz="0" w:space="0" w:color="auto"/>
      </w:divBdr>
    </w:div>
    <w:div w:id="1151869376">
      <w:bodyDiv w:val="1"/>
      <w:marLeft w:val="0"/>
      <w:marRight w:val="0"/>
      <w:marTop w:val="0"/>
      <w:marBottom w:val="0"/>
      <w:divBdr>
        <w:top w:val="none" w:sz="0" w:space="0" w:color="auto"/>
        <w:left w:val="none" w:sz="0" w:space="0" w:color="auto"/>
        <w:bottom w:val="none" w:sz="0" w:space="0" w:color="auto"/>
        <w:right w:val="none" w:sz="0" w:space="0" w:color="auto"/>
      </w:divBdr>
    </w:div>
    <w:div w:id="1159080636">
      <w:bodyDiv w:val="1"/>
      <w:marLeft w:val="0"/>
      <w:marRight w:val="0"/>
      <w:marTop w:val="0"/>
      <w:marBottom w:val="0"/>
      <w:divBdr>
        <w:top w:val="none" w:sz="0" w:space="0" w:color="auto"/>
        <w:left w:val="none" w:sz="0" w:space="0" w:color="auto"/>
        <w:bottom w:val="none" w:sz="0" w:space="0" w:color="auto"/>
        <w:right w:val="none" w:sz="0" w:space="0" w:color="auto"/>
      </w:divBdr>
    </w:div>
    <w:div w:id="1217277150">
      <w:bodyDiv w:val="1"/>
      <w:marLeft w:val="0"/>
      <w:marRight w:val="0"/>
      <w:marTop w:val="0"/>
      <w:marBottom w:val="0"/>
      <w:divBdr>
        <w:top w:val="none" w:sz="0" w:space="0" w:color="auto"/>
        <w:left w:val="none" w:sz="0" w:space="0" w:color="auto"/>
        <w:bottom w:val="none" w:sz="0" w:space="0" w:color="auto"/>
        <w:right w:val="none" w:sz="0" w:space="0" w:color="auto"/>
      </w:divBdr>
    </w:div>
    <w:div w:id="1245335084">
      <w:bodyDiv w:val="1"/>
      <w:marLeft w:val="0"/>
      <w:marRight w:val="0"/>
      <w:marTop w:val="0"/>
      <w:marBottom w:val="0"/>
      <w:divBdr>
        <w:top w:val="none" w:sz="0" w:space="0" w:color="auto"/>
        <w:left w:val="none" w:sz="0" w:space="0" w:color="auto"/>
        <w:bottom w:val="none" w:sz="0" w:space="0" w:color="auto"/>
        <w:right w:val="none" w:sz="0" w:space="0" w:color="auto"/>
      </w:divBdr>
    </w:div>
    <w:div w:id="1253589956">
      <w:bodyDiv w:val="1"/>
      <w:marLeft w:val="0"/>
      <w:marRight w:val="0"/>
      <w:marTop w:val="0"/>
      <w:marBottom w:val="0"/>
      <w:divBdr>
        <w:top w:val="none" w:sz="0" w:space="0" w:color="auto"/>
        <w:left w:val="none" w:sz="0" w:space="0" w:color="auto"/>
        <w:bottom w:val="none" w:sz="0" w:space="0" w:color="auto"/>
        <w:right w:val="none" w:sz="0" w:space="0" w:color="auto"/>
      </w:divBdr>
    </w:div>
    <w:div w:id="1292204393">
      <w:bodyDiv w:val="1"/>
      <w:marLeft w:val="0"/>
      <w:marRight w:val="0"/>
      <w:marTop w:val="0"/>
      <w:marBottom w:val="0"/>
      <w:divBdr>
        <w:top w:val="none" w:sz="0" w:space="0" w:color="auto"/>
        <w:left w:val="none" w:sz="0" w:space="0" w:color="auto"/>
        <w:bottom w:val="none" w:sz="0" w:space="0" w:color="auto"/>
        <w:right w:val="none" w:sz="0" w:space="0" w:color="auto"/>
      </w:divBdr>
    </w:div>
    <w:div w:id="1307472242">
      <w:bodyDiv w:val="1"/>
      <w:marLeft w:val="0"/>
      <w:marRight w:val="0"/>
      <w:marTop w:val="0"/>
      <w:marBottom w:val="0"/>
      <w:divBdr>
        <w:top w:val="none" w:sz="0" w:space="0" w:color="auto"/>
        <w:left w:val="none" w:sz="0" w:space="0" w:color="auto"/>
        <w:bottom w:val="none" w:sz="0" w:space="0" w:color="auto"/>
        <w:right w:val="none" w:sz="0" w:space="0" w:color="auto"/>
      </w:divBdr>
    </w:div>
    <w:div w:id="1455169501">
      <w:bodyDiv w:val="1"/>
      <w:marLeft w:val="0"/>
      <w:marRight w:val="0"/>
      <w:marTop w:val="0"/>
      <w:marBottom w:val="0"/>
      <w:divBdr>
        <w:top w:val="none" w:sz="0" w:space="0" w:color="auto"/>
        <w:left w:val="none" w:sz="0" w:space="0" w:color="auto"/>
        <w:bottom w:val="none" w:sz="0" w:space="0" w:color="auto"/>
        <w:right w:val="none" w:sz="0" w:space="0" w:color="auto"/>
      </w:divBdr>
    </w:div>
    <w:div w:id="1550338355">
      <w:bodyDiv w:val="1"/>
      <w:marLeft w:val="0"/>
      <w:marRight w:val="0"/>
      <w:marTop w:val="0"/>
      <w:marBottom w:val="0"/>
      <w:divBdr>
        <w:top w:val="none" w:sz="0" w:space="0" w:color="auto"/>
        <w:left w:val="none" w:sz="0" w:space="0" w:color="auto"/>
        <w:bottom w:val="none" w:sz="0" w:space="0" w:color="auto"/>
        <w:right w:val="none" w:sz="0" w:space="0" w:color="auto"/>
      </w:divBdr>
    </w:div>
    <w:div w:id="1576695861">
      <w:bodyDiv w:val="1"/>
      <w:marLeft w:val="0"/>
      <w:marRight w:val="0"/>
      <w:marTop w:val="0"/>
      <w:marBottom w:val="0"/>
      <w:divBdr>
        <w:top w:val="none" w:sz="0" w:space="0" w:color="auto"/>
        <w:left w:val="none" w:sz="0" w:space="0" w:color="auto"/>
        <w:bottom w:val="none" w:sz="0" w:space="0" w:color="auto"/>
        <w:right w:val="none" w:sz="0" w:space="0" w:color="auto"/>
      </w:divBdr>
    </w:div>
    <w:div w:id="1603951516">
      <w:bodyDiv w:val="1"/>
      <w:marLeft w:val="0"/>
      <w:marRight w:val="0"/>
      <w:marTop w:val="0"/>
      <w:marBottom w:val="0"/>
      <w:divBdr>
        <w:top w:val="none" w:sz="0" w:space="0" w:color="auto"/>
        <w:left w:val="none" w:sz="0" w:space="0" w:color="auto"/>
        <w:bottom w:val="none" w:sz="0" w:space="0" w:color="auto"/>
        <w:right w:val="none" w:sz="0" w:space="0" w:color="auto"/>
      </w:divBdr>
    </w:div>
    <w:div w:id="1633750158">
      <w:bodyDiv w:val="1"/>
      <w:marLeft w:val="0"/>
      <w:marRight w:val="0"/>
      <w:marTop w:val="0"/>
      <w:marBottom w:val="0"/>
      <w:divBdr>
        <w:top w:val="none" w:sz="0" w:space="0" w:color="auto"/>
        <w:left w:val="none" w:sz="0" w:space="0" w:color="auto"/>
        <w:bottom w:val="none" w:sz="0" w:space="0" w:color="auto"/>
        <w:right w:val="none" w:sz="0" w:space="0" w:color="auto"/>
      </w:divBdr>
    </w:div>
    <w:div w:id="1666323424">
      <w:bodyDiv w:val="1"/>
      <w:marLeft w:val="0"/>
      <w:marRight w:val="0"/>
      <w:marTop w:val="0"/>
      <w:marBottom w:val="0"/>
      <w:divBdr>
        <w:top w:val="none" w:sz="0" w:space="0" w:color="auto"/>
        <w:left w:val="none" w:sz="0" w:space="0" w:color="auto"/>
        <w:bottom w:val="none" w:sz="0" w:space="0" w:color="auto"/>
        <w:right w:val="none" w:sz="0" w:space="0" w:color="auto"/>
      </w:divBdr>
    </w:div>
    <w:div w:id="1704400815">
      <w:bodyDiv w:val="1"/>
      <w:marLeft w:val="0"/>
      <w:marRight w:val="0"/>
      <w:marTop w:val="0"/>
      <w:marBottom w:val="0"/>
      <w:divBdr>
        <w:top w:val="none" w:sz="0" w:space="0" w:color="auto"/>
        <w:left w:val="none" w:sz="0" w:space="0" w:color="auto"/>
        <w:bottom w:val="none" w:sz="0" w:space="0" w:color="auto"/>
        <w:right w:val="none" w:sz="0" w:space="0" w:color="auto"/>
      </w:divBdr>
    </w:div>
    <w:div w:id="1770858071">
      <w:bodyDiv w:val="1"/>
      <w:marLeft w:val="0"/>
      <w:marRight w:val="0"/>
      <w:marTop w:val="0"/>
      <w:marBottom w:val="0"/>
      <w:divBdr>
        <w:top w:val="none" w:sz="0" w:space="0" w:color="auto"/>
        <w:left w:val="none" w:sz="0" w:space="0" w:color="auto"/>
        <w:bottom w:val="none" w:sz="0" w:space="0" w:color="auto"/>
        <w:right w:val="none" w:sz="0" w:space="0" w:color="auto"/>
      </w:divBdr>
    </w:div>
    <w:div w:id="1830631081">
      <w:bodyDiv w:val="1"/>
      <w:marLeft w:val="0"/>
      <w:marRight w:val="0"/>
      <w:marTop w:val="0"/>
      <w:marBottom w:val="0"/>
      <w:divBdr>
        <w:top w:val="none" w:sz="0" w:space="0" w:color="auto"/>
        <w:left w:val="none" w:sz="0" w:space="0" w:color="auto"/>
        <w:bottom w:val="none" w:sz="0" w:space="0" w:color="auto"/>
        <w:right w:val="none" w:sz="0" w:space="0" w:color="auto"/>
      </w:divBdr>
    </w:div>
    <w:div w:id="1910842673">
      <w:bodyDiv w:val="1"/>
      <w:marLeft w:val="0"/>
      <w:marRight w:val="0"/>
      <w:marTop w:val="0"/>
      <w:marBottom w:val="0"/>
      <w:divBdr>
        <w:top w:val="none" w:sz="0" w:space="0" w:color="auto"/>
        <w:left w:val="none" w:sz="0" w:space="0" w:color="auto"/>
        <w:bottom w:val="none" w:sz="0" w:space="0" w:color="auto"/>
        <w:right w:val="none" w:sz="0" w:space="0" w:color="auto"/>
      </w:divBdr>
    </w:div>
    <w:div w:id="1913465442">
      <w:bodyDiv w:val="1"/>
      <w:marLeft w:val="0"/>
      <w:marRight w:val="0"/>
      <w:marTop w:val="0"/>
      <w:marBottom w:val="0"/>
      <w:divBdr>
        <w:top w:val="none" w:sz="0" w:space="0" w:color="auto"/>
        <w:left w:val="none" w:sz="0" w:space="0" w:color="auto"/>
        <w:bottom w:val="none" w:sz="0" w:space="0" w:color="auto"/>
        <w:right w:val="none" w:sz="0" w:space="0" w:color="auto"/>
      </w:divBdr>
    </w:div>
    <w:div w:id="1975671360">
      <w:bodyDiv w:val="1"/>
      <w:marLeft w:val="0"/>
      <w:marRight w:val="0"/>
      <w:marTop w:val="0"/>
      <w:marBottom w:val="0"/>
      <w:divBdr>
        <w:top w:val="none" w:sz="0" w:space="0" w:color="auto"/>
        <w:left w:val="none" w:sz="0" w:space="0" w:color="auto"/>
        <w:bottom w:val="none" w:sz="0" w:space="0" w:color="auto"/>
        <w:right w:val="none" w:sz="0" w:space="0" w:color="auto"/>
      </w:divBdr>
    </w:div>
    <w:div w:id="1992710206">
      <w:bodyDiv w:val="1"/>
      <w:marLeft w:val="0"/>
      <w:marRight w:val="0"/>
      <w:marTop w:val="0"/>
      <w:marBottom w:val="0"/>
      <w:divBdr>
        <w:top w:val="none" w:sz="0" w:space="0" w:color="auto"/>
        <w:left w:val="none" w:sz="0" w:space="0" w:color="auto"/>
        <w:bottom w:val="none" w:sz="0" w:space="0" w:color="auto"/>
        <w:right w:val="none" w:sz="0" w:space="0" w:color="auto"/>
      </w:divBdr>
    </w:div>
    <w:div w:id="2000578805">
      <w:bodyDiv w:val="1"/>
      <w:marLeft w:val="0"/>
      <w:marRight w:val="0"/>
      <w:marTop w:val="0"/>
      <w:marBottom w:val="0"/>
      <w:divBdr>
        <w:top w:val="none" w:sz="0" w:space="0" w:color="auto"/>
        <w:left w:val="none" w:sz="0" w:space="0" w:color="auto"/>
        <w:bottom w:val="none" w:sz="0" w:space="0" w:color="auto"/>
        <w:right w:val="none" w:sz="0" w:space="0" w:color="auto"/>
      </w:divBdr>
    </w:div>
    <w:div w:id="2007131298">
      <w:bodyDiv w:val="1"/>
      <w:marLeft w:val="0"/>
      <w:marRight w:val="0"/>
      <w:marTop w:val="0"/>
      <w:marBottom w:val="0"/>
      <w:divBdr>
        <w:top w:val="none" w:sz="0" w:space="0" w:color="auto"/>
        <w:left w:val="none" w:sz="0" w:space="0" w:color="auto"/>
        <w:bottom w:val="none" w:sz="0" w:space="0" w:color="auto"/>
        <w:right w:val="none" w:sz="0" w:space="0" w:color="auto"/>
      </w:divBdr>
    </w:div>
    <w:div w:id="2015380573">
      <w:bodyDiv w:val="1"/>
      <w:marLeft w:val="0"/>
      <w:marRight w:val="0"/>
      <w:marTop w:val="0"/>
      <w:marBottom w:val="0"/>
      <w:divBdr>
        <w:top w:val="none" w:sz="0" w:space="0" w:color="auto"/>
        <w:left w:val="none" w:sz="0" w:space="0" w:color="auto"/>
        <w:bottom w:val="none" w:sz="0" w:space="0" w:color="auto"/>
        <w:right w:val="none" w:sz="0" w:space="0" w:color="auto"/>
      </w:divBdr>
    </w:div>
    <w:div w:id="2049180384">
      <w:bodyDiv w:val="1"/>
      <w:marLeft w:val="0"/>
      <w:marRight w:val="0"/>
      <w:marTop w:val="0"/>
      <w:marBottom w:val="0"/>
      <w:divBdr>
        <w:top w:val="none" w:sz="0" w:space="0" w:color="auto"/>
        <w:left w:val="none" w:sz="0" w:space="0" w:color="auto"/>
        <w:bottom w:val="none" w:sz="0" w:space="0" w:color="auto"/>
        <w:right w:val="none" w:sz="0" w:space="0" w:color="auto"/>
      </w:divBdr>
    </w:div>
    <w:div w:id="2085183760">
      <w:bodyDiv w:val="1"/>
      <w:marLeft w:val="0"/>
      <w:marRight w:val="0"/>
      <w:marTop w:val="0"/>
      <w:marBottom w:val="0"/>
      <w:divBdr>
        <w:top w:val="none" w:sz="0" w:space="0" w:color="auto"/>
        <w:left w:val="none" w:sz="0" w:space="0" w:color="auto"/>
        <w:bottom w:val="none" w:sz="0" w:space="0" w:color="auto"/>
        <w:right w:val="none" w:sz="0" w:space="0" w:color="auto"/>
      </w:divBdr>
    </w:div>
    <w:div w:id="209218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rct.mhlw.go.jp"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www.ncbi.nlm.nih.gov/books/NBK7256" TargetMode="External"/><Relationship Id="rId4" Type="http://schemas.openxmlformats.org/officeDocument/2006/relationships/settings" Target="settings.xml"/><Relationship Id="rId9" Type="http://schemas.openxmlformats.org/officeDocument/2006/relationships/hyperlink" Target="http://www.umin.ac.jp/ctr/index-j.htm"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0DCC3-EA01-4EE3-9983-164E7F9CE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2142</Words>
  <Characters>12211</Characters>
  <Application>Microsoft Office Word</Application>
  <DocSecurity>0</DocSecurity>
  <Lines>101</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14325</CharactersWithSpaces>
  <SharedDoc>false</SharedDoc>
  <HLinks>
    <vt:vector size="252" baseType="variant">
      <vt:variant>
        <vt:i4>1048625</vt:i4>
      </vt:variant>
      <vt:variant>
        <vt:i4>239</vt:i4>
      </vt:variant>
      <vt:variant>
        <vt:i4>0</vt:i4>
      </vt:variant>
      <vt:variant>
        <vt:i4>5</vt:i4>
      </vt:variant>
      <vt:variant>
        <vt:lpwstr/>
      </vt:variant>
      <vt:variant>
        <vt:lpwstr>_Toc414223375</vt:lpwstr>
      </vt:variant>
      <vt:variant>
        <vt:i4>1048625</vt:i4>
      </vt:variant>
      <vt:variant>
        <vt:i4>233</vt:i4>
      </vt:variant>
      <vt:variant>
        <vt:i4>0</vt:i4>
      </vt:variant>
      <vt:variant>
        <vt:i4>5</vt:i4>
      </vt:variant>
      <vt:variant>
        <vt:lpwstr/>
      </vt:variant>
      <vt:variant>
        <vt:lpwstr>_Toc414223374</vt:lpwstr>
      </vt:variant>
      <vt:variant>
        <vt:i4>1048625</vt:i4>
      </vt:variant>
      <vt:variant>
        <vt:i4>227</vt:i4>
      </vt:variant>
      <vt:variant>
        <vt:i4>0</vt:i4>
      </vt:variant>
      <vt:variant>
        <vt:i4>5</vt:i4>
      </vt:variant>
      <vt:variant>
        <vt:lpwstr/>
      </vt:variant>
      <vt:variant>
        <vt:lpwstr>_Toc414223373</vt:lpwstr>
      </vt:variant>
      <vt:variant>
        <vt:i4>1048625</vt:i4>
      </vt:variant>
      <vt:variant>
        <vt:i4>221</vt:i4>
      </vt:variant>
      <vt:variant>
        <vt:i4>0</vt:i4>
      </vt:variant>
      <vt:variant>
        <vt:i4>5</vt:i4>
      </vt:variant>
      <vt:variant>
        <vt:lpwstr/>
      </vt:variant>
      <vt:variant>
        <vt:lpwstr>_Toc414223372</vt:lpwstr>
      </vt:variant>
      <vt:variant>
        <vt:i4>1048625</vt:i4>
      </vt:variant>
      <vt:variant>
        <vt:i4>215</vt:i4>
      </vt:variant>
      <vt:variant>
        <vt:i4>0</vt:i4>
      </vt:variant>
      <vt:variant>
        <vt:i4>5</vt:i4>
      </vt:variant>
      <vt:variant>
        <vt:lpwstr/>
      </vt:variant>
      <vt:variant>
        <vt:lpwstr>_Toc414223371</vt:lpwstr>
      </vt:variant>
      <vt:variant>
        <vt:i4>1048625</vt:i4>
      </vt:variant>
      <vt:variant>
        <vt:i4>209</vt:i4>
      </vt:variant>
      <vt:variant>
        <vt:i4>0</vt:i4>
      </vt:variant>
      <vt:variant>
        <vt:i4>5</vt:i4>
      </vt:variant>
      <vt:variant>
        <vt:lpwstr/>
      </vt:variant>
      <vt:variant>
        <vt:lpwstr>_Toc414223370</vt:lpwstr>
      </vt:variant>
      <vt:variant>
        <vt:i4>1114161</vt:i4>
      </vt:variant>
      <vt:variant>
        <vt:i4>203</vt:i4>
      </vt:variant>
      <vt:variant>
        <vt:i4>0</vt:i4>
      </vt:variant>
      <vt:variant>
        <vt:i4>5</vt:i4>
      </vt:variant>
      <vt:variant>
        <vt:lpwstr/>
      </vt:variant>
      <vt:variant>
        <vt:lpwstr>_Toc414223369</vt:lpwstr>
      </vt:variant>
      <vt:variant>
        <vt:i4>1114161</vt:i4>
      </vt:variant>
      <vt:variant>
        <vt:i4>197</vt:i4>
      </vt:variant>
      <vt:variant>
        <vt:i4>0</vt:i4>
      </vt:variant>
      <vt:variant>
        <vt:i4>5</vt:i4>
      </vt:variant>
      <vt:variant>
        <vt:lpwstr/>
      </vt:variant>
      <vt:variant>
        <vt:lpwstr>_Toc414223368</vt:lpwstr>
      </vt:variant>
      <vt:variant>
        <vt:i4>1114161</vt:i4>
      </vt:variant>
      <vt:variant>
        <vt:i4>191</vt:i4>
      </vt:variant>
      <vt:variant>
        <vt:i4>0</vt:i4>
      </vt:variant>
      <vt:variant>
        <vt:i4>5</vt:i4>
      </vt:variant>
      <vt:variant>
        <vt:lpwstr/>
      </vt:variant>
      <vt:variant>
        <vt:lpwstr>_Toc414223367</vt:lpwstr>
      </vt:variant>
      <vt:variant>
        <vt:i4>1114161</vt:i4>
      </vt:variant>
      <vt:variant>
        <vt:i4>185</vt:i4>
      </vt:variant>
      <vt:variant>
        <vt:i4>0</vt:i4>
      </vt:variant>
      <vt:variant>
        <vt:i4>5</vt:i4>
      </vt:variant>
      <vt:variant>
        <vt:lpwstr/>
      </vt:variant>
      <vt:variant>
        <vt:lpwstr>_Toc414223366</vt:lpwstr>
      </vt:variant>
      <vt:variant>
        <vt:i4>1114161</vt:i4>
      </vt:variant>
      <vt:variant>
        <vt:i4>179</vt:i4>
      </vt:variant>
      <vt:variant>
        <vt:i4>0</vt:i4>
      </vt:variant>
      <vt:variant>
        <vt:i4>5</vt:i4>
      </vt:variant>
      <vt:variant>
        <vt:lpwstr/>
      </vt:variant>
      <vt:variant>
        <vt:lpwstr>_Toc414223365</vt:lpwstr>
      </vt:variant>
      <vt:variant>
        <vt:i4>1114161</vt:i4>
      </vt:variant>
      <vt:variant>
        <vt:i4>173</vt:i4>
      </vt:variant>
      <vt:variant>
        <vt:i4>0</vt:i4>
      </vt:variant>
      <vt:variant>
        <vt:i4>5</vt:i4>
      </vt:variant>
      <vt:variant>
        <vt:lpwstr/>
      </vt:variant>
      <vt:variant>
        <vt:lpwstr>_Toc414223364</vt:lpwstr>
      </vt:variant>
      <vt:variant>
        <vt:i4>1114161</vt:i4>
      </vt:variant>
      <vt:variant>
        <vt:i4>167</vt:i4>
      </vt:variant>
      <vt:variant>
        <vt:i4>0</vt:i4>
      </vt:variant>
      <vt:variant>
        <vt:i4>5</vt:i4>
      </vt:variant>
      <vt:variant>
        <vt:lpwstr/>
      </vt:variant>
      <vt:variant>
        <vt:lpwstr>_Toc414223363</vt:lpwstr>
      </vt:variant>
      <vt:variant>
        <vt:i4>1114161</vt:i4>
      </vt:variant>
      <vt:variant>
        <vt:i4>161</vt:i4>
      </vt:variant>
      <vt:variant>
        <vt:i4>0</vt:i4>
      </vt:variant>
      <vt:variant>
        <vt:i4>5</vt:i4>
      </vt:variant>
      <vt:variant>
        <vt:lpwstr/>
      </vt:variant>
      <vt:variant>
        <vt:lpwstr>_Toc414223362</vt:lpwstr>
      </vt:variant>
      <vt:variant>
        <vt:i4>1114161</vt:i4>
      </vt:variant>
      <vt:variant>
        <vt:i4>155</vt:i4>
      </vt:variant>
      <vt:variant>
        <vt:i4>0</vt:i4>
      </vt:variant>
      <vt:variant>
        <vt:i4>5</vt:i4>
      </vt:variant>
      <vt:variant>
        <vt:lpwstr/>
      </vt:variant>
      <vt:variant>
        <vt:lpwstr>_Toc414223361</vt:lpwstr>
      </vt:variant>
      <vt:variant>
        <vt:i4>1114161</vt:i4>
      </vt:variant>
      <vt:variant>
        <vt:i4>149</vt:i4>
      </vt:variant>
      <vt:variant>
        <vt:i4>0</vt:i4>
      </vt:variant>
      <vt:variant>
        <vt:i4>5</vt:i4>
      </vt:variant>
      <vt:variant>
        <vt:lpwstr/>
      </vt:variant>
      <vt:variant>
        <vt:lpwstr>_Toc414223360</vt:lpwstr>
      </vt:variant>
      <vt:variant>
        <vt:i4>1179697</vt:i4>
      </vt:variant>
      <vt:variant>
        <vt:i4>143</vt:i4>
      </vt:variant>
      <vt:variant>
        <vt:i4>0</vt:i4>
      </vt:variant>
      <vt:variant>
        <vt:i4>5</vt:i4>
      </vt:variant>
      <vt:variant>
        <vt:lpwstr/>
      </vt:variant>
      <vt:variant>
        <vt:lpwstr>_Toc414223359</vt:lpwstr>
      </vt:variant>
      <vt:variant>
        <vt:i4>1179697</vt:i4>
      </vt:variant>
      <vt:variant>
        <vt:i4>137</vt:i4>
      </vt:variant>
      <vt:variant>
        <vt:i4>0</vt:i4>
      </vt:variant>
      <vt:variant>
        <vt:i4>5</vt:i4>
      </vt:variant>
      <vt:variant>
        <vt:lpwstr/>
      </vt:variant>
      <vt:variant>
        <vt:lpwstr>_Toc414223358</vt:lpwstr>
      </vt:variant>
      <vt:variant>
        <vt:i4>1179697</vt:i4>
      </vt:variant>
      <vt:variant>
        <vt:i4>131</vt:i4>
      </vt:variant>
      <vt:variant>
        <vt:i4>0</vt:i4>
      </vt:variant>
      <vt:variant>
        <vt:i4>5</vt:i4>
      </vt:variant>
      <vt:variant>
        <vt:lpwstr/>
      </vt:variant>
      <vt:variant>
        <vt:lpwstr>_Toc414223357</vt:lpwstr>
      </vt:variant>
      <vt:variant>
        <vt:i4>1179697</vt:i4>
      </vt:variant>
      <vt:variant>
        <vt:i4>125</vt:i4>
      </vt:variant>
      <vt:variant>
        <vt:i4>0</vt:i4>
      </vt:variant>
      <vt:variant>
        <vt:i4>5</vt:i4>
      </vt:variant>
      <vt:variant>
        <vt:lpwstr/>
      </vt:variant>
      <vt:variant>
        <vt:lpwstr>_Toc414223356</vt:lpwstr>
      </vt:variant>
      <vt:variant>
        <vt:i4>1179697</vt:i4>
      </vt:variant>
      <vt:variant>
        <vt:i4>119</vt:i4>
      </vt:variant>
      <vt:variant>
        <vt:i4>0</vt:i4>
      </vt:variant>
      <vt:variant>
        <vt:i4>5</vt:i4>
      </vt:variant>
      <vt:variant>
        <vt:lpwstr/>
      </vt:variant>
      <vt:variant>
        <vt:lpwstr>_Toc414223355</vt:lpwstr>
      </vt:variant>
      <vt:variant>
        <vt:i4>1179697</vt:i4>
      </vt:variant>
      <vt:variant>
        <vt:i4>113</vt:i4>
      </vt:variant>
      <vt:variant>
        <vt:i4>0</vt:i4>
      </vt:variant>
      <vt:variant>
        <vt:i4>5</vt:i4>
      </vt:variant>
      <vt:variant>
        <vt:lpwstr/>
      </vt:variant>
      <vt:variant>
        <vt:lpwstr>_Toc414223354</vt:lpwstr>
      </vt:variant>
      <vt:variant>
        <vt:i4>1179697</vt:i4>
      </vt:variant>
      <vt:variant>
        <vt:i4>107</vt:i4>
      </vt:variant>
      <vt:variant>
        <vt:i4>0</vt:i4>
      </vt:variant>
      <vt:variant>
        <vt:i4>5</vt:i4>
      </vt:variant>
      <vt:variant>
        <vt:lpwstr/>
      </vt:variant>
      <vt:variant>
        <vt:lpwstr>_Toc414223353</vt:lpwstr>
      </vt:variant>
      <vt:variant>
        <vt:i4>1179697</vt:i4>
      </vt:variant>
      <vt:variant>
        <vt:i4>101</vt:i4>
      </vt:variant>
      <vt:variant>
        <vt:i4>0</vt:i4>
      </vt:variant>
      <vt:variant>
        <vt:i4>5</vt:i4>
      </vt:variant>
      <vt:variant>
        <vt:lpwstr/>
      </vt:variant>
      <vt:variant>
        <vt:lpwstr>_Toc414223352</vt:lpwstr>
      </vt:variant>
      <vt:variant>
        <vt:i4>1179697</vt:i4>
      </vt:variant>
      <vt:variant>
        <vt:i4>95</vt:i4>
      </vt:variant>
      <vt:variant>
        <vt:i4>0</vt:i4>
      </vt:variant>
      <vt:variant>
        <vt:i4>5</vt:i4>
      </vt:variant>
      <vt:variant>
        <vt:lpwstr/>
      </vt:variant>
      <vt:variant>
        <vt:lpwstr>_Toc414223351</vt:lpwstr>
      </vt:variant>
      <vt:variant>
        <vt:i4>1179697</vt:i4>
      </vt:variant>
      <vt:variant>
        <vt:i4>89</vt:i4>
      </vt:variant>
      <vt:variant>
        <vt:i4>0</vt:i4>
      </vt:variant>
      <vt:variant>
        <vt:i4>5</vt:i4>
      </vt:variant>
      <vt:variant>
        <vt:lpwstr/>
      </vt:variant>
      <vt:variant>
        <vt:lpwstr>_Toc414223350</vt:lpwstr>
      </vt:variant>
      <vt:variant>
        <vt:i4>1245233</vt:i4>
      </vt:variant>
      <vt:variant>
        <vt:i4>83</vt:i4>
      </vt:variant>
      <vt:variant>
        <vt:i4>0</vt:i4>
      </vt:variant>
      <vt:variant>
        <vt:i4>5</vt:i4>
      </vt:variant>
      <vt:variant>
        <vt:lpwstr/>
      </vt:variant>
      <vt:variant>
        <vt:lpwstr>_Toc414223349</vt:lpwstr>
      </vt:variant>
      <vt:variant>
        <vt:i4>1245233</vt:i4>
      </vt:variant>
      <vt:variant>
        <vt:i4>77</vt:i4>
      </vt:variant>
      <vt:variant>
        <vt:i4>0</vt:i4>
      </vt:variant>
      <vt:variant>
        <vt:i4>5</vt:i4>
      </vt:variant>
      <vt:variant>
        <vt:lpwstr/>
      </vt:variant>
      <vt:variant>
        <vt:lpwstr>_Toc414223348</vt:lpwstr>
      </vt:variant>
      <vt:variant>
        <vt:i4>1245233</vt:i4>
      </vt:variant>
      <vt:variant>
        <vt:i4>71</vt:i4>
      </vt:variant>
      <vt:variant>
        <vt:i4>0</vt:i4>
      </vt:variant>
      <vt:variant>
        <vt:i4>5</vt:i4>
      </vt:variant>
      <vt:variant>
        <vt:lpwstr/>
      </vt:variant>
      <vt:variant>
        <vt:lpwstr>_Toc414223347</vt:lpwstr>
      </vt:variant>
      <vt:variant>
        <vt:i4>1245233</vt:i4>
      </vt:variant>
      <vt:variant>
        <vt:i4>65</vt:i4>
      </vt:variant>
      <vt:variant>
        <vt:i4>0</vt:i4>
      </vt:variant>
      <vt:variant>
        <vt:i4>5</vt:i4>
      </vt:variant>
      <vt:variant>
        <vt:lpwstr/>
      </vt:variant>
      <vt:variant>
        <vt:lpwstr>_Toc414223346</vt:lpwstr>
      </vt:variant>
      <vt:variant>
        <vt:i4>1245233</vt:i4>
      </vt:variant>
      <vt:variant>
        <vt:i4>59</vt:i4>
      </vt:variant>
      <vt:variant>
        <vt:i4>0</vt:i4>
      </vt:variant>
      <vt:variant>
        <vt:i4>5</vt:i4>
      </vt:variant>
      <vt:variant>
        <vt:lpwstr/>
      </vt:variant>
      <vt:variant>
        <vt:lpwstr>_Toc414223345</vt:lpwstr>
      </vt:variant>
      <vt:variant>
        <vt:i4>1245233</vt:i4>
      </vt:variant>
      <vt:variant>
        <vt:i4>53</vt:i4>
      </vt:variant>
      <vt:variant>
        <vt:i4>0</vt:i4>
      </vt:variant>
      <vt:variant>
        <vt:i4>5</vt:i4>
      </vt:variant>
      <vt:variant>
        <vt:lpwstr/>
      </vt:variant>
      <vt:variant>
        <vt:lpwstr>_Toc414223344</vt:lpwstr>
      </vt:variant>
      <vt:variant>
        <vt:i4>1245233</vt:i4>
      </vt:variant>
      <vt:variant>
        <vt:i4>47</vt:i4>
      </vt:variant>
      <vt:variant>
        <vt:i4>0</vt:i4>
      </vt:variant>
      <vt:variant>
        <vt:i4>5</vt:i4>
      </vt:variant>
      <vt:variant>
        <vt:lpwstr/>
      </vt:variant>
      <vt:variant>
        <vt:lpwstr>_Toc414223343</vt:lpwstr>
      </vt:variant>
      <vt:variant>
        <vt:i4>1245233</vt:i4>
      </vt:variant>
      <vt:variant>
        <vt:i4>41</vt:i4>
      </vt:variant>
      <vt:variant>
        <vt:i4>0</vt:i4>
      </vt:variant>
      <vt:variant>
        <vt:i4>5</vt:i4>
      </vt:variant>
      <vt:variant>
        <vt:lpwstr/>
      </vt:variant>
      <vt:variant>
        <vt:lpwstr>_Toc414223342</vt:lpwstr>
      </vt:variant>
      <vt:variant>
        <vt:i4>1245233</vt:i4>
      </vt:variant>
      <vt:variant>
        <vt:i4>35</vt:i4>
      </vt:variant>
      <vt:variant>
        <vt:i4>0</vt:i4>
      </vt:variant>
      <vt:variant>
        <vt:i4>5</vt:i4>
      </vt:variant>
      <vt:variant>
        <vt:lpwstr/>
      </vt:variant>
      <vt:variant>
        <vt:lpwstr>_Toc414223341</vt:lpwstr>
      </vt:variant>
      <vt:variant>
        <vt:i4>1245233</vt:i4>
      </vt:variant>
      <vt:variant>
        <vt:i4>29</vt:i4>
      </vt:variant>
      <vt:variant>
        <vt:i4>0</vt:i4>
      </vt:variant>
      <vt:variant>
        <vt:i4>5</vt:i4>
      </vt:variant>
      <vt:variant>
        <vt:lpwstr/>
      </vt:variant>
      <vt:variant>
        <vt:lpwstr>_Toc414223340</vt:lpwstr>
      </vt:variant>
      <vt:variant>
        <vt:i4>1310769</vt:i4>
      </vt:variant>
      <vt:variant>
        <vt:i4>23</vt:i4>
      </vt:variant>
      <vt:variant>
        <vt:i4>0</vt:i4>
      </vt:variant>
      <vt:variant>
        <vt:i4>5</vt:i4>
      </vt:variant>
      <vt:variant>
        <vt:lpwstr/>
      </vt:variant>
      <vt:variant>
        <vt:lpwstr>_Toc414223339</vt:lpwstr>
      </vt:variant>
      <vt:variant>
        <vt:i4>1310769</vt:i4>
      </vt:variant>
      <vt:variant>
        <vt:i4>17</vt:i4>
      </vt:variant>
      <vt:variant>
        <vt:i4>0</vt:i4>
      </vt:variant>
      <vt:variant>
        <vt:i4>5</vt:i4>
      </vt:variant>
      <vt:variant>
        <vt:lpwstr/>
      </vt:variant>
      <vt:variant>
        <vt:lpwstr>_Toc414223338</vt:lpwstr>
      </vt:variant>
      <vt:variant>
        <vt:i4>1310769</vt:i4>
      </vt:variant>
      <vt:variant>
        <vt:i4>11</vt:i4>
      </vt:variant>
      <vt:variant>
        <vt:i4>0</vt:i4>
      </vt:variant>
      <vt:variant>
        <vt:i4>5</vt:i4>
      </vt:variant>
      <vt:variant>
        <vt:lpwstr/>
      </vt:variant>
      <vt:variant>
        <vt:lpwstr>_Toc414223337</vt:lpwstr>
      </vt:variant>
      <vt:variant>
        <vt:i4>2359321</vt:i4>
      </vt:variant>
      <vt:variant>
        <vt:i4>6</vt:i4>
      </vt:variant>
      <vt:variant>
        <vt:i4>0</vt:i4>
      </vt:variant>
      <vt:variant>
        <vt:i4>5</vt:i4>
      </vt:variant>
      <vt:variant>
        <vt:lpwstr>https://www.ajmc.jp/pdf/guideline_01.pdf</vt:lpwstr>
      </vt:variant>
      <vt:variant>
        <vt:lpwstr/>
      </vt:variant>
      <vt:variant>
        <vt:i4>3473477</vt:i4>
      </vt:variant>
      <vt:variant>
        <vt:i4>3</vt:i4>
      </vt:variant>
      <vt:variant>
        <vt:i4>0</vt:i4>
      </vt:variant>
      <vt:variant>
        <vt:i4>5</vt:i4>
      </vt:variant>
      <vt:variant>
        <vt:lpwstr>http://www.lifescience.mext.go.jp/files/pdf/n1455_01.pdf</vt:lpwstr>
      </vt:variant>
      <vt:variant>
        <vt:lpwstr/>
      </vt:variant>
      <vt:variant>
        <vt:i4>7143475</vt:i4>
      </vt:variant>
      <vt:variant>
        <vt:i4>0</vt:i4>
      </vt:variant>
      <vt:variant>
        <vt:i4>0</vt:i4>
      </vt:variant>
      <vt:variant>
        <vt:i4>5</vt:i4>
      </vt:variant>
      <vt:variant>
        <vt:lpwstr>http://www.mhlw.go.jp/file/06-Seisakujouhou-10600000-Daijinkanboukouseikagakuka/0000069410.pdf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事務局</dc:creator>
  <cp:lastModifiedBy>巌 杉谷</cp:lastModifiedBy>
  <cp:revision>5</cp:revision>
  <dcterms:created xsi:type="dcterms:W3CDTF">2025-11-12T08:47:00Z</dcterms:created>
  <dcterms:modified xsi:type="dcterms:W3CDTF">2025-11-20T02:17:00Z</dcterms:modified>
</cp:coreProperties>
</file>